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D1C" w:rsidRPr="006B1754" w:rsidRDefault="00796D1C" w:rsidP="009F2154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6B1754">
        <w:rPr>
          <w:rFonts w:ascii="Times New Roman" w:hAnsi="Times New Roman" w:cs="Times New Roman"/>
          <w:b/>
          <w:bCs/>
        </w:rPr>
        <w:t>ДОГОВОР № __________</w:t>
      </w:r>
    </w:p>
    <w:p w:rsidR="00796D1C" w:rsidRPr="006B1754" w:rsidRDefault="00796D1C" w:rsidP="00BC15CB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6B1754">
        <w:rPr>
          <w:rFonts w:ascii="Times New Roman" w:hAnsi="Times New Roman" w:cs="Times New Roman"/>
          <w:b/>
          <w:bCs/>
        </w:rPr>
        <w:t>об образовании на обучение</w:t>
      </w:r>
      <w:r w:rsidR="00020D2D" w:rsidRPr="006B1754">
        <w:rPr>
          <w:rFonts w:ascii="Times New Roman" w:hAnsi="Times New Roman" w:cs="Times New Roman"/>
          <w:b/>
          <w:bCs/>
        </w:rPr>
        <w:t xml:space="preserve"> </w:t>
      </w:r>
      <w:r w:rsidRPr="006B1754">
        <w:rPr>
          <w:rFonts w:ascii="Times New Roman" w:hAnsi="Times New Roman" w:cs="Times New Roman"/>
          <w:b/>
          <w:bCs/>
        </w:rPr>
        <w:t>по дополнительной образовательной программе</w:t>
      </w:r>
    </w:p>
    <w:p w:rsidR="00796D1C" w:rsidRDefault="00796D1C" w:rsidP="005F34B8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6B1754">
        <w:rPr>
          <w:rFonts w:ascii="Times New Roman" w:hAnsi="Times New Roman" w:cs="Times New Roman"/>
          <w:b/>
          <w:bCs/>
        </w:rPr>
        <w:t>(с юридическим лицом)</w:t>
      </w:r>
    </w:p>
    <w:p w:rsidR="006B1754" w:rsidRPr="006B1754" w:rsidRDefault="006B1754" w:rsidP="005F34B8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796D1C" w:rsidRPr="006B1754" w:rsidRDefault="00796D1C" w:rsidP="009F2154">
      <w:pPr>
        <w:pStyle w:val="a6"/>
        <w:widowControl w:val="0"/>
        <w:jc w:val="left"/>
        <w:rPr>
          <w:b w:val="0"/>
          <w:bCs w:val="0"/>
          <w:sz w:val="20"/>
          <w:szCs w:val="20"/>
        </w:rPr>
      </w:pPr>
      <w:r w:rsidRPr="006B1754">
        <w:rPr>
          <w:b w:val="0"/>
          <w:bCs w:val="0"/>
          <w:sz w:val="20"/>
          <w:szCs w:val="20"/>
        </w:rPr>
        <w:t xml:space="preserve">Место заключения договора: г. Москва                                                  </w:t>
      </w:r>
      <w:r w:rsidRPr="006B1754">
        <w:rPr>
          <w:b w:val="0"/>
          <w:bCs w:val="0"/>
          <w:sz w:val="20"/>
          <w:szCs w:val="20"/>
        </w:rPr>
        <w:tab/>
      </w:r>
      <w:r w:rsidRPr="006B1754">
        <w:rPr>
          <w:b w:val="0"/>
          <w:bCs w:val="0"/>
          <w:sz w:val="20"/>
          <w:szCs w:val="20"/>
        </w:rPr>
        <w:tab/>
        <w:t xml:space="preserve">   </w:t>
      </w:r>
      <w:proofErr w:type="gramStart"/>
      <w:r w:rsidRPr="006B1754">
        <w:rPr>
          <w:b w:val="0"/>
          <w:bCs w:val="0"/>
          <w:sz w:val="20"/>
          <w:szCs w:val="20"/>
        </w:rPr>
        <w:t xml:space="preserve">   «</w:t>
      </w:r>
      <w:proofErr w:type="gramEnd"/>
      <w:r w:rsidRPr="006B1754">
        <w:rPr>
          <w:b w:val="0"/>
          <w:bCs w:val="0"/>
          <w:sz w:val="20"/>
          <w:szCs w:val="20"/>
        </w:rPr>
        <w:t>_____»_____________________ г.</w:t>
      </w:r>
    </w:p>
    <w:p w:rsidR="00796D1C" w:rsidRPr="006B1754" w:rsidRDefault="00796D1C" w:rsidP="009F2154">
      <w:pPr>
        <w:pStyle w:val="a6"/>
        <w:widowControl w:val="0"/>
        <w:rPr>
          <w:b w:val="0"/>
          <w:bCs w:val="0"/>
          <w:sz w:val="20"/>
          <w:szCs w:val="20"/>
        </w:rPr>
      </w:pPr>
    </w:p>
    <w:p w:rsidR="00305E27" w:rsidRPr="009536CA" w:rsidRDefault="00305E27" w:rsidP="00305E27">
      <w:pPr>
        <w:pStyle w:val="a4"/>
        <w:rPr>
          <w:sz w:val="20"/>
          <w:szCs w:val="20"/>
        </w:rPr>
      </w:pPr>
      <w:r w:rsidRPr="009536CA">
        <w:rPr>
          <w:sz w:val="20"/>
          <w:szCs w:val="20"/>
        </w:rPr>
        <w:t xml:space="preserve">Автономная некоммерческая организация высшего образования "Московский информационно-технологический университет – Московский архитектурно-строительный институт", именуемая в дальнейшем «Исполнитель», на основании Лицензии </w:t>
      </w:r>
      <w:proofErr w:type="gramStart"/>
      <w:r w:rsidRPr="009536CA">
        <w:rPr>
          <w:sz w:val="20"/>
          <w:szCs w:val="20"/>
        </w:rPr>
        <w:t>№  2472</w:t>
      </w:r>
      <w:proofErr w:type="gramEnd"/>
      <w:r w:rsidRPr="009536CA">
        <w:rPr>
          <w:sz w:val="20"/>
          <w:szCs w:val="20"/>
        </w:rPr>
        <w:t xml:space="preserve"> от 18 ноября 2016 г., выданной Федеральной службой по надзору в сфере образования и науки бессрочно в лице ректора Забелиной Галины Аркадьевны, действующего на осн</w:t>
      </w:r>
      <w:r>
        <w:rPr>
          <w:sz w:val="20"/>
          <w:szCs w:val="20"/>
        </w:rPr>
        <w:t>овании Устава, с одной стороны</w:t>
      </w:r>
    </w:p>
    <w:p w:rsidR="00305E27" w:rsidRDefault="00305E27" w:rsidP="009F2154">
      <w:pPr>
        <w:pStyle w:val="a4"/>
        <w:widowControl w:val="0"/>
        <w:rPr>
          <w:sz w:val="20"/>
          <w:szCs w:val="20"/>
        </w:rPr>
      </w:pPr>
    </w:p>
    <w:p w:rsidR="00796D1C" w:rsidRPr="006B1754" w:rsidRDefault="00796D1C" w:rsidP="009F2154">
      <w:pPr>
        <w:pStyle w:val="a4"/>
        <w:widowControl w:val="0"/>
        <w:rPr>
          <w:sz w:val="20"/>
          <w:szCs w:val="20"/>
        </w:rPr>
      </w:pPr>
      <w:r w:rsidRPr="006B1754">
        <w:rPr>
          <w:sz w:val="20"/>
          <w:szCs w:val="20"/>
        </w:rPr>
        <w:t xml:space="preserve">и ____________________________________________________________________________________________________ </w:t>
      </w:r>
    </w:p>
    <w:p w:rsidR="00796D1C" w:rsidRPr="006B1754" w:rsidRDefault="00796D1C" w:rsidP="009F2154">
      <w:pPr>
        <w:pStyle w:val="a4"/>
        <w:widowControl w:val="0"/>
        <w:jc w:val="center"/>
        <w:rPr>
          <w:i/>
          <w:sz w:val="20"/>
          <w:szCs w:val="20"/>
        </w:rPr>
      </w:pPr>
      <w:r w:rsidRPr="006B1754">
        <w:rPr>
          <w:i/>
          <w:sz w:val="20"/>
          <w:szCs w:val="20"/>
        </w:rPr>
        <w:t>(наименование юридического лица, оплачивающего обучение Обучающегося)</w:t>
      </w:r>
    </w:p>
    <w:p w:rsidR="00122FEB" w:rsidRPr="006B1754" w:rsidRDefault="00796D1C" w:rsidP="00122FEB">
      <w:pPr>
        <w:pStyle w:val="a4"/>
        <w:widowControl w:val="0"/>
      </w:pPr>
      <w:r w:rsidRPr="006B1754">
        <w:rPr>
          <w:sz w:val="20"/>
          <w:szCs w:val="20"/>
        </w:rPr>
        <w:t>в лице__________________________________________________________________________________, действующего на основании _____________________</w:t>
      </w:r>
      <w:proofErr w:type="gramStart"/>
      <w:r w:rsidRPr="006B1754">
        <w:rPr>
          <w:sz w:val="20"/>
          <w:szCs w:val="20"/>
        </w:rPr>
        <w:t>_,  именуем</w:t>
      </w:r>
      <w:proofErr w:type="gramEnd"/>
      <w:r w:rsidRPr="006B1754">
        <w:rPr>
          <w:sz w:val="20"/>
          <w:szCs w:val="20"/>
        </w:rPr>
        <w:t xml:space="preserve"> __ в дальнейшем «Заказчик», с другой стороны, а вместе именуемые – Стороны, заключили настоящий договор об образовании на обучение по дополнительной образовательной программе (далее - Договор) о нижеследующем.</w:t>
      </w:r>
      <w:bookmarkStart w:id="0" w:name="Par49"/>
      <w:bookmarkEnd w:id="0"/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1</w:t>
      </w:r>
      <w:r w:rsidR="00796D1C" w:rsidRPr="006B1754">
        <w:rPr>
          <w:rFonts w:ascii="Times New Roman" w:hAnsi="Times New Roman" w:cs="Times New Roman"/>
          <w:b/>
        </w:rPr>
        <w:t>. Предмет Договора</w:t>
      </w:r>
    </w:p>
    <w:p w:rsidR="00796D1C" w:rsidRPr="006B1754" w:rsidRDefault="00796D1C" w:rsidP="0024431D">
      <w:pPr>
        <w:pStyle w:val="ConsPlusNonformat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       1.1.  Исполнитель обязуется  предоставить образовательную  услугу, а Заказчик  обязуется оплатить образовательную услугу по предоставлению дополнительного образования по дополнительной образовательной программе: </w:t>
      </w:r>
    </w:p>
    <w:p w:rsidR="00796D1C" w:rsidRPr="006B1754" w:rsidRDefault="00796D1C" w:rsidP="005F34B8">
      <w:pPr>
        <w:pStyle w:val="ConsPlusNonformat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________________________________________________________________________________________________________</w:t>
      </w:r>
    </w:p>
    <w:p w:rsidR="00796D1C" w:rsidRPr="006B1754" w:rsidRDefault="00796D1C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>(тип дополнительной образовательной программы;</w:t>
      </w:r>
    </w:p>
    <w:p w:rsidR="00796D1C" w:rsidRPr="006B1754" w:rsidRDefault="00796D1C" w:rsidP="005F34B8">
      <w:pPr>
        <w:pStyle w:val="ConsPlusNonformat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>________________________________________________________________________________________________________</w:t>
      </w:r>
    </w:p>
    <w:p w:rsidR="00796D1C" w:rsidRPr="006B1754" w:rsidRDefault="00796D1C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>наименование дополнительной образовательной программы)</w:t>
      </w:r>
    </w:p>
    <w:p w:rsidR="00796D1C" w:rsidRPr="006B1754" w:rsidRDefault="00796D1C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>___________________________________________________________________________________________________</w:t>
      </w:r>
    </w:p>
    <w:p w:rsidR="00796D1C" w:rsidRPr="006B1754" w:rsidRDefault="00796D1C" w:rsidP="0054525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>(наименование заказываемого модуля (модулей) образовательной программы при наличии)</w:t>
      </w:r>
    </w:p>
    <w:p w:rsidR="00796D1C" w:rsidRPr="006B1754" w:rsidRDefault="00796D1C" w:rsidP="00BA5476">
      <w:pPr>
        <w:pStyle w:val="ConsPlusNonformat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(далее – образовательная программа) в объёме ____________________ часов, по _______________________ форме обучения (график обучения ______________________) в соответствии с учебным  планом, в том числе индивидуальным, и образовательной программой Исполнителя.  </w:t>
      </w:r>
    </w:p>
    <w:p w:rsidR="00796D1C" w:rsidRPr="006B1754" w:rsidRDefault="00796D1C" w:rsidP="0024431D">
      <w:pPr>
        <w:pStyle w:val="ConsPlusNormal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       1.2. Срок освоения образовательной программы в соответствии с утверждённым учебным планом, формой и графиком обучения на момент подписания Договора составляет с ____________________ по _____________________.</w:t>
      </w:r>
    </w:p>
    <w:p w:rsidR="00796D1C" w:rsidRPr="006B1754" w:rsidRDefault="00796D1C" w:rsidP="003A37DB">
      <w:pPr>
        <w:pStyle w:val="ConsPlusNonformat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       1.3.  Список Обучающихся предоставляется Заказчиком Исполнителю дополнительно не позднее 5 (Пяти) дней до начала оказания услуг, предусмотренных в п. 1.1. настоящего Договора.</w:t>
      </w:r>
    </w:p>
    <w:p w:rsidR="00796D1C" w:rsidRPr="006B1754" w:rsidRDefault="00796D1C" w:rsidP="00FB2740">
      <w:pPr>
        <w:pStyle w:val="ConsPlusNormal"/>
        <w:outlineLvl w:val="1"/>
        <w:rPr>
          <w:rFonts w:ascii="Times New Roman" w:hAnsi="Times New Roman" w:cs="Times New Roman"/>
        </w:rPr>
      </w:pPr>
    </w:p>
    <w:p w:rsidR="00796D1C" w:rsidRPr="006B1754" w:rsidRDefault="00B86199" w:rsidP="00AC4A33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2</w:t>
      </w:r>
      <w:r w:rsidR="00796D1C" w:rsidRPr="006B1754">
        <w:rPr>
          <w:rFonts w:ascii="Times New Roman" w:hAnsi="Times New Roman" w:cs="Times New Roman"/>
          <w:b/>
        </w:rPr>
        <w:t xml:space="preserve">. Права Исполнителя, Заказчика и Обучающегося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2.1. Исполнитель вправе: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2.1.1. Самостоятельно осуществлять образовательный процесс, подбор и расстановку кадров, выбирать методы обучения, устанавливать системы оценок, формы, порядок и периодичность проведения текущего контроля, промежуточной аттестации, формы и порядок проведения итоговой аттестации Обучающихся (если проведение текущего, промежуточного контроля и (или) итоговой аттестации предусмотрено образовательной программой), комплектовать группы обучающихся и распределять их по учебным корпусам. 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2.1.3. Не допускать Обучающегося к обучению в случае неоплаты либо неполной оплаты обучения.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2.1.4. Расторгнуть Договор по основаниям, установленным настоящим Договором и законодательством РФ.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2.2. Заказчик вправе: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2.2.1.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9" w:history="1">
        <w:r w:rsidR="00B86199" w:rsidRPr="006B1754">
          <w:rPr>
            <w:rFonts w:ascii="Times New Roman" w:hAnsi="Times New Roman" w:cs="Times New Roman"/>
          </w:rPr>
          <w:t>разделом 1</w:t>
        </w:r>
      </w:hyperlink>
      <w:r w:rsidR="00B86199"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>настоящего Договора.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2.2.2. Расторгнуть настоящий Договор на основании письменного заявления при условии оплаты Исполнителю фактически понесенных расходов</w:t>
      </w:r>
      <w:r w:rsidR="00DE2942" w:rsidRPr="006B1754">
        <w:rPr>
          <w:rFonts w:ascii="Times New Roman" w:hAnsi="Times New Roman" w:cs="Times New Roman"/>
        </w:rPr>
        <w:t>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2.2.3. Не позднее 3 (Трех) дней до начала обучения в одностороннем порядке по письменному уведомлению </w:t>
      </w:r>
      <w:r w:rsidR="00DE2942" w:rsidRPr="006B1754">
        <w:rPr>
          <w:rFonts w:ascii="Times New Roman" w:hAnsi="Times New Roman" w:cs="Times New Roman"/>
        </w:rPr>
        <w:t xml:space="preserve">Исполнителя </w:t>
      </w:r>
      <w:r w:rsidRPr="006B1754">
        <w:rPr>
          <w:rFonts w:ascii="Times New Roman" w:hAnsi="Times New Roman" w:cs="Times New Roman"/>
        </w:rPr>
        <w:t>изменить персональный состав Обучающихся;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2.2.4. При невозможности явки Обучающегося для прохождения обучения  в случае предоставления письменного уведомления с приложением оправдательных документов согласовать с Исполнителем до начала оказания услуг изменение Договора в части зачисления Обучающегося в другую группу обучения, а при невозможности зачисления Обучающегося в другую группу обучения расторгнуть Договор в части обучения одного Обучающегося.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 xml:space="preserve">2.3. Обучающийся вправе: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9" w:history="1">
        <w:r w:rsidR="00B86199" w:rsidRPr="006B1754">
          <w:rPr>
            <w:rFonts w:ascii="Times New Roman" w:hAnsi="Times New Roman" w:cs="Times New Roman"/>
          </w:rPr>
          <w:t>разделом 1</w:t>
        </w:r>
      </w:hyperlink>
      <w:r w:rsidR="00B86199"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>настоящего Договора.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2.3.2. Обращаться к Исполнителю по вопросам, касающимся образовательного процесса.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2.3.</w:t>
      </w:r>
      <w:r w:rsidR="00210AC8" w:rsidRPr="006B1754">
        <w:rPr>
          <w:rFonts w:ascii="Times New Roman" w:hAnsi="Times New Roman" w:cs="Times New Roman"/>
        </w:rPr>
        <w:t>4</w:t>
      </w:r>
      <w:r w:rsidRPr="006B1754">
        <w:rPr>
          <w:rFonts w:ascii="Times New Roman" w:hAnsi="Times New Roman" w:cs="Times New Roman"/>
        </w:rPr>
        <w:t>. Получать полную и достоверную информацию об оценке своих знаний, умений, навыков и компетенций, а также о критериях этой оценки (если проведение текущего, промежуточного контроля и (или) итоговой аттестации предусмотрено учебной программой).</w:t>
      </w:r>
    </w:p>
    <w:p w:rsidR="00796D1C" w:rsidRPr="006B1754" w:rsidRDefault="00796D1C" w:rsidP="00877D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lastRenderedPageBreak/>
        <w:t>2.3.</w:t>
      </w:r>
      <w:r w:rsidR="00210AC8" w:rsidRPr="006B1754">
        <w:rPr>
          <w:rFonts w:ascii="Times New Roman" w:hAnsi="Times New Roman" w:cs="Times New Roman"/>
        </w:rPr>
        <w:t>5</w:t>
      </w:r>
      <w:r w:rsidRPr="006B1754">
        <w:rPr>
          <w:rFonts w:ascii="Times New Roman" w:hAnsi="Times New Roman" w:cs="Times New Roman"/>
        </w:rPr>
        <w:t xml:space="preserve">. Обучающемуся предоставляются иные </w:t>
      </w:r>
      <w:proofErr w:type="gramStart"/>
      <w:r w:rsidRPr="006B1754">
        <w:rPr>
          <w:rFonts w:ascii="Times New Roman" w:hAnsi="Times New Roman" w:cs="Times New Roman"/>
        </w:rPr>
        <w:t>академические  права</w:t>
      </w:r>
      <w:proofErr w:type="gramEnd"/>
      <w:r w:rsidRPr="006B1754">
        <w:rPr>
          <w:rFonts w:ascii="Times New Roman" w:hAnsi="Times New Roman" w:cs="Times New Roman"/>
        </w:rPr>
        <w:t xml:space="preserve"> в соответствии с законодательством Российской Федерации.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796D1C" w:rsidRPr="006B1754" w:rsidRDefault="00B86199" w:rsidP="00C8337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3</w:t>
      </w:r>
      <w:r w:rsidR="00796D1C" w:rsidRPr="006B1754">
        <w:rPr>
          <w:rFonts w:ascii="Times New Roman" w:hAnsi="Times New Roman" w:cs="Times New Roman"/>
          <w:b/>
        </w:rPr>
        <w:t>. Обязанности Исполнителя, Заказчика и Обучающегося</w:t>
      </w:r>
    </w:p>
    <w:p w:rsidR="00796D1C" w:rsidRPr="006B1754" w:rsidRDefault="00796D1C" w:rsidP="004D2DFF">
      <w:pPr>
        <w:pStyle w:val="ConsPlusNormal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 xml:space="preserve">          3.1. Исполнитель обязан:</w:t>
      </w:r>
    </w:p>
    <w:p w:rsidR="00796D1C" w:rsidRPr="006B1754" w:rsidRDefault="00796D1C" w:rsidP="0048016E">
      <w:pPr>
        <w:pStyle w:val="ConsPlusNonformat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           3.1.1. Зачислить Обучающегося, выполнившего установленные законодательством Российской Федерации,   учредительными документами, локальными нормативными  актами Исполнителя, условия приема, после оплаты по настоящему Договору.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49" w:history="1">
        <w:r w:rsidR="00B86199" w:rsidRPr="006B1754">
          <w:rPr>
            <w:rFonts w:ascii="Times New Roman" w:hAnsi="Times New Roman" w:cs="Times New Roman"/>
          </w:rPr>
          <w:t>разделом 1</w:t>
        </w:r>
      </w:hyperlink>
      <w:r w:rsidR="00B86199"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>настоящего Договора. Образовательные услуги оказываются в соответствии с законодательством РФ, установленными требованиями, образовательной программой, учебным планом, графиком и расписанием занятий Исполнителя.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3.1.4. Обеспечить Обучающемуся предусмотренные выбранной образовательной программой условия ее освоения.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3.1.5. Предоставлять в пользование Обучающемуся имеющийся учебный, учебно-методический и иной вспомогательный материал по разделам (дисциплинам), включенным в учебный план по образовательной программе.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3.1.6.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49" w:history="1">
        <w:r w:rsidR="00B86199" w:rsidRPr="006B1754">
          <w:rPr>
            <w:rFonts w:ascii="Times New Roman" w:hAnsi="Times New Roman" w:cs="Times New Roman"/>
          </w:rPr>
          <w:t>разделом 1</w:t>
        </w:r>
      </w:hyperlink>
      <w:r w:rsidR="00B86199"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>настоящего Договора).</w:t>
      </w:r>
    </w:p>
    <w:p w:rsidR="00796D1C" w:rsidRPr="006B1754" w:rsidRDefault="00796D1C" w:rsidP="003A30A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3.1.7. После прохождения Обучающимся полного курса обучения в соответствии с образовательной программой и учебным планом, а также при условии успешного прохождения итоговой аттестации, если таковая предусмотрена образовательной программой, при полной оплате стоимости обучения, выдать Обучающемуся ____________________________________________________________________________________________________. </w:t>
      </w:r>
    </w:p>
    <w:p w:rsidR="00796D1C" w:rsidRPr="006B1754" w:rsidRDefault="00796D1C" w:rsidP="0074625D">
      <w:pPr>
        <w:pStyle w:val="ConsPlusNormal"/>
        <w:ind w:left="1416" w:firstLine="708"/>
        <w:jc w:val="both"/>
        <w:rPr>
          <w:rFonts w:ascii="Times New Roman" w:hAnsi="Times New Roman" w:cs="Times New Roman"/>
          <w:i/>
        </w:rPr>
      </w:pPr>
      <w:r w:rsidRPr="006B1754">
        <w:rPr>
          <w:rFonts w:ascii="Times New Roman" w:hAnsi="Times New Roman" w:cs="Times New Roman"/>
          <w:i/>
        </w:rPr>
        <w:t xml:space="preserve">(документ об образовании и (или) о квалификации или документ об обучении) </w:t>
      </w:r>
    </w:p>
    <w:p w:rsidR="00796D1C" w:rsidRPr="006B1754" w:rsidRDefault="00796D1C" w:rsidP="003A30A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3.1.8. Выдать Обучающемуся справку об обучении или о периоде обучения с информацией об освоении тех или иных компонентов образовательной программы в случае отчисления Обучающегося до завершения им обучения, на основании письменного заявления в установленном Исполнителем порядке.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3.1.9. Принимать от Заказчика плату за образовательные услуги.</w:t>
      </w:r>
    </w:p>
    <w:p w:rsidR="00796D1C" w:rsidRPr="006B1754" w:rsidRDefault="00796D1C" w:rsidP="008453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3.1.10. При получении письменного уведомления Заказчика с приложением оправдательных документов, подтверждающих невозможность явки Обучающегося для прохождения обучения, согласовать с Заказчиком изменение Договора в части зачисления Обучающегося в другую группу обучения.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3.2. Заказчик обязан: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3.2.1. При заключении настоящего Договора и оплате образовательных услуг, предоставлять все необходимые документы и сведения, определяемые Исполнителем. </w:t>
      </w:r>
    </w:p>
    <w:p w:rsidR="00796D1C" w:rsidRPr="006B1754" w:rsidRDefault="00796D1C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3.2.2. Своевременно вносить плату за предоставляемые Обучающемуся образовательные услуги, указанные в </w:t>
      </w:r>
      <w:hyperlink w:anchor="Par49" w:history="1">
        <w:r w:rsidR="00B86199" w:rsidRPr="006B1754">
          <w:rPr>
            <w:rFonts w:ascii="Times New Roman" w:hAnsi="Times New Roman" w:cs="Times New Roman"/>
          </w:rPr>
          <w:t>разделе 1</w:t>
        </w:r>
      </w:hyperlink>
      <w:r w:rsidR="00B86199"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 xml:space="preserve">настоящего Договора, в размере и порядке, </w:t>
      </w:r>
      <w:r w:rsidR="00210AC8" w:rsidRPr="006B1754">
        <w:rPr>
          <w:rFonts w:ascii="Times New Roman" w:hAnsi="Times New Roman" w:cs="Times New Roman"/>
        </w:rPr>
        <w:t xml:space="preserve">определенными </w:t>
      </w:r>
      <w:r w:rsidRPr="006B1754">
        <w:rPr>
          <w:rFonts w:ascii="Times New Roman" w:hAnsi="Times New Roman" w:cs="Times New Roman"/>
        </w:rPr>
        <w:t>настоящим Договором, а также предоставлять платежные документы, подтверждающие такую оплату.</w:t>
      </w:r>
    </w:p>
    <w:p w:rsidR="00796D1C" w:rsidRPr="006B1754" w:rsidRDefault="00796D1C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3.2.3. Соблюдать пропускной режим Исполнителя, правила противопожарной безопасности, проявлять уважение к научно-педагогическому, учебно-вспомогательному, административному и иному персоналу Исполнителя и другим обучающимся, не посягать на их честь и достоинство.</w:t>
      </w:r>
    </w:p>
    <w:p w:rsidR="00796D1C" w:rsidRPr="006B1754" w:rsidRDefault="00796D1C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3.2.4. Обеспечивать явку Обучающегося для прохождения обучения, осуществлять контроль процесса обучения и выполнения Обучающимся учебного плана.</w:t>
      </w:r>
    </w:p>
    <w:p w:rsidR="00796D1C" w:rsidRPr="006B1754" w:rsidRDefault="00796D1C" w:rsidP="00ED25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3.2.5. Извещать Исполнителя о причинах отсутствия Обучающегося на занятиях (если Обучающийся не имеет возможности).</w:t>
      </w:r>
    </w:p>
    <w:p w:rsidR="00796D1C" w:rsidRPr="006B1754" w:rsidRDefault="00796D1C" w:rsidP="00945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3.2.6. Самостоятельно нести все не оговоренные в Договоре расходы, связанные с обучением Обучающегося, в том числе расходы по оплате проезда Обучающегося к месту обучения, его проживанию и питанию, выплате ему средней заработной платы за период обучения и (или) стипендии;</w:t>
      </w:r>
    </w:p>
    <w:p w:rsidR="00796D1C" w:rsidRPr="006B1754" w:rsidRDefault="00796D1C" w:rsidP="00945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3.2.7. Выдать каждому Обучающемуся копию </w:t>
      </w:r>
      <w:r w:rsidR="00210AC8" w:rsidRPr="006B1754">
        <w:rPr>
          <w:rFonts w:ascii="Times New Roman" w:hAnsi="Times New Roman" w:cs="Times New Roman"/>
        </w:rPr>
        <w:t xml:space="preserve">настоящего </w:t>
      </w:r>
      <w:r w:rsidRPr="006B1754">
        <w:rPr>
          <w:rFonts w:ascii="Times New Roman" w:hAnsi="Times New Roman" w:cs="Times New Roman"/>
        </w:rPr>
        <w:t>Договора для ознакомления.</w:t>
      </w:r>
    </w:p>
    <w:p w:rsidR="00796D1C" w:rsidRPr="006B1754" w:rsidRDefault="00796D1C" w:rsidP="00F80F64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 xml:space="preserve">3.3. Обучающийся обязан: </w:t>
      </w:r>
    </w:p>
    <w:p w:rsidR="00796D1C" w:rsidRPr="006B1754" w:rsidRDefault="00796D1C" w:rsidP="00F80F64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</w:rPr>
        <w:t xml:space="preserve">3.3.1. Соблюдать требования, установленные в </w:t>
      </w:r>
      <w:hyperlink r:id="rId7" w:history="1">
        <w:r w:rsidRPr="006B1754">
          <w:rPr>
            <w:rFonts w:ascii="Times New Roman" w:hAnsi="Times New Roman" w:cs="Times New Roman"/>
          </w:rPr>
          <w:t>статье 43</w:t>
        </w:r>
      </w:hyperlink>
      <w:r w:rsidRPr="006B1754">
        <w:rPr>
          <w:rFonts w:ascii="Times New Roman" w:hAnsi="Times New Roman" w:cs="Times New Roman"/>
        </w:rPr>
        <w:t xml:space="preserve"> Федерального закона от 29 декабря 2012 г. N 273-ФЗ "Об образовании в Российской Федерации".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3.3.2. Выполнять требования устава Исполнителя, правил внутреннего распорядка, приказов и распоряжений иных локальных нормативных актов Исполнителя по вопросам организации и осуществления образовательной деятельности, в том числе опубликованных на официальном сайте Исполнителя, соблюдать правила противопожарной безопасности, соблюдать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производственному, учебно-вспомогательному и иному персоналу Исполнителя и другим обучающимся, уважать честь и достоинство других обучающихся и работников Исполнителя, не создавать препятствий для получения образования другими обучающимися.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3.3.3. Добросовестно осваивать образовательную программу в соответствии с учебным планом, в том числе посещать предусмотренные учебным планом или индивидуальным учебным планом учебные занятия, участвовать в занятиях, проводимых дистанционно, осуществлять самостоятельную подготовку к занятиям, своевременно выполнять все задания, предусмотренные учебным планом и рабочими программами учебных курсов/модулей/дисциплин, данные педагогическими работниками в рамках образовательной программы, успешно проходить процедуры оценки знаний, в том числе промежуточную и итоговую аттестацию (если таковые предусмотрены образовательной программой). Обучающийся, не посещающий учебные занятия, не выполняющий все виды заданий Исполнителя и не представивший заявление об отчислении, считается обучающимся и принимающим образовательные услуги за соответствующий период своего отсутствия.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lastRenderedPageBreak/>
        <w:t>3.3.4. Бережно и аккуратно относиться к фондам и имуществу Исполнителя, при наличии вины нести материальную ответственность за порчу и (или) уничтожение имущества Исполнителя в соответствии с законодательством РФ.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3.3.5.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3.3.6. Своевременно предоставлять Исполнителю (в соответствующие структурные подразделения) предусмотренные условиями приема и обучения документы и сведения.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3.4.  При изменении индивидуальных данных, указанных в настоящем Договоре, Обучающийся и Заказчик обязаны </w:t>
      </w:r>
      <w:r w:rsidR="00926274" w:rsidRPr="006B1754">
        <w:rPr>
          <w:rFonts w:ascii="Times New Roman" w:hAnsi="Times New Roman" w:cs="Times New Roman"/>
        </w:rPr>
        <w:t>не позднее 3-х календарных дней</w:t>
      </w:r>
      <w:r w:rsidRPr="006B1754">
        <w:rPr>
          <w:rFonts w:ascii="Times New Roman" w:hAnsi="Times New Roman" w:cs="Times New Roman"/>
        </w:rPr>
        <w:t xml:space="preserve"> сообщить Исполнителю новые данные.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4</w:t>
      </w:r>
      <w:r w:rsidR="00796D1C" w:rsidRPr="006B1754">
        <w:rPr>
          <w:rFonts w:ascii="Times New Roman" w:hAnsi="Times New Roman" w:cs="Times New Roman"/>
          <w:b/>
        </w:rPr>
        <w:t xml:space="preserve">. Стоимость услуг, сроки и порядок их оплаты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0AC8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4.1. Полная стоимость платных образовательных услуг, предусмотренных разделом </w:t>
      </w:r>
      <w:r w:rsidR="00B86199" w:rsidRPr="006B1754">
        <w:rPr>
          <w:rFonts w:ascii="Times New Roman" w:hAnsi="Times New Roman" w:cs="Times New Roman"/>
        </w:rPr>
        <w:t xml:space="preserve">1 </w:t>
      </w:r>
      <w:r w:rsidRPr="006B1754">
        <w:rPr>
          <w:rFonts w:ascii="Times New Roman" w:hAnsi="Times New Roman" w:cs="Times New Roman"/>
        </w:rPr>
        <w:t>настоящего Договора за весь период обучения 1 (Одного) Обучающегося на момент заключения Договора составляет _____________________________________________________________________________________</w:t>
      </w:r>
      <w:r w:rsidR="00C37307" w:rsidRPr="006B1754">
        <w:rPr>
          <w:rFonts w:ascii="Times New Roman" w:hAnsi="Times New Roman" w:cs="Times New Roman"/>
        </w:rPr>
        <w:t>________</w:t>
      </w:r>
      <w:r w:rsidRPr="006B1754">
        <w:rPr>
          <w:rFonts w:ascii="Times New Roman" w:hAnsi="Times New Roman" w:cs="Times New Roman"/>
        </w:rPr>
        <w:t>_ рублей</w:t>
      </w:r>
      <w:r w:rsidR="005C2EE0" w:rsidRPr="006B1754">
        <w:rPr>
          <w:rFonts w:ascii="Times New Roman" w:hAnsi="Times New Roman" w:cs="Times New Roman"/>
        </w:rPr>
        <w:t>.</w:t>
      </w:r>
      <w:r w:rsidRPr="006B1754">
        <w:rPr>
          <w:rFonts w:ascii="Times New Roman" w:hAnsi="Times New Roman" w:cs="Times New Roman"/>
        </w:rPr>
        <w:t xml:space="preserve"> </w:t>
      </w:r>
    </w:p>
    <w:p w:rsidR="00796D1C" w:rsidRPr="006B1754" w:rsidRDefault="00122FEB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Полная</w:t>
      </w:r>
      <w:r w:rsidR="00F92D44" w:rsidRPr="006B1754">
        <w:rPr>
          <w:rFonts w:ascii="Times New Roman" w:hAnsi="Times New Roman" w:cs="Times New Roman"/>
        </w:rPr>
        <w:t xml:space="preserve"> </w:t>
      </w:r>
      <w:r w:rsidR="00796D1C" w:rsidRPr="006B1754">
        <w:rPr>
          <w:rFonts w:ascii="Times New Roman" w:hAnsi="Times New Roman" w:cs="Times New Roman"/>
        </w:rPr>
        <w:t xml:space="preserve">стоимость услуг Исполнителя по </w:t>
      </w:r>
      <w:proofErr w:type="gramStart"/>
      <w:r w:rsidR="00796D1C" w:rsidRPr="006B1754">
        <w:rPr>
          <w:rFonts w:ascii="Times New Roman" w:hAnsi="Times New Roman" w:cs="Times New Roman"/>
        </w:rPr>
        <w:t>обучению  _</w:t>
      </w:r>
      <w:proofErr w:type="gramEnd"/>
      <w:r w:rsidR="00796D1C" w:rsidRPr="006B1754">
        <w:rPr>
          <w:rFonts w:ascii="Times New Roman" w:hAnsi="Times New Roman" w:cs="Times New Roman"/>
        </w:rPr>
        <w:t>__  (_______) Обучающихся составляет _____________________________________________________________________________________</w:t>
      </w:r>
      <w:r w:rsidR="00C37307" w:rsidRPr="006B1754">
        <w:rPr>
          <w:rFonts w:ascii="Times New Roman" w:hAnsi="Times New Roman" w:cs="Times New Roman"/>
        </w:rPr>
        <w:t>_______</w:t>
      </w:r>
      <w:r w:rsidR="00796D1C" w:rsidRPr="006B1754">
        <w:rPr>
          <w:rFonts w:ascii="Times New Roman" w:hAnsi="Times New Roman" w:cs="Times New Roman"/>
        </w:rPr>
        <w:t>__ рублей.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796D1C" w:rsidRPr="006B1754" w:rsidRDefault="00796D1C" w:rsidP="00344B2C">
      <w:pPr>
        <w:pStyle w:val="ConsPlusNonformat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 </w:t>
      </w:r>
      <w:r w:rsidRPr="006B1754">
        <w:rPr>
          <w:rFonts w:ascii="Times New Roman" w:hAnsi="Times New Roman" w:cs="Times New Roman"/>
        </w:rPr>
        <w:tab/>
        <w:t xml:space="preserve"> 4.2. Оплата образовательных услуг производится единовременно авансовым платежом в рублях непосредственно в кассу Исполнителя либо путем перевода денежных средств на расчетный счет Исполнителя. </w:t>
      </w:r>
    </w:p>
    <w:p w:rsidR="00796D1C" w:rsidRPr="006B1754" w:rsidRDefault="00796D1C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4.3. Оплата производится после заключения настоящего Договора за весь срок предоставления образовательной услуги, указанный в п.1.2.:</w:t>
      </w:r>
    </w:p>
    <w:p w:rsidR="00796D1C" w:rsidRPr="006B1754" w:rsidRDefault="00796D1C" w:rsidP="0049498B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4.3.1.в день заключения настоящего Договора – при осуществлении платежа в кассу Исполнителя за наличный расчет;</w:t>
      </w:r>
    </w:p>
    <w:p w:rsidR="00796D1C" w:rsidRPr="006B1754" w:rsidRDefault="00796D1C" w:rsidP="0049498B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4.3.2. в течение </w:t>
      </w:r>
      <w:r w:rsidR="0018302F" w:rsidRPr="006B1754">
        <w:rPr>
          <w:rFonts w:ascii="Times New Roman" w:hAnsi="Times New Roman" w:cs="Times New Roman"/>
        </w:rPr>
        <w:t xml:space="preserve">3 (Трех) </w:t>
      </w:r>
      <w:r w:rsidRPr="006B1754">
        <w:rPr>
          <w:rFonts w:ascii="Times New Roman" w:hAnsi="Times New Roman" w:cs="Times New Roman"/>
        </w:rPr>
        <w:t>банковских дней – при осуществлении платежа по безналичному расчету.</w:t>
      </w:r>
    </w:p>
    <w:p w:rsidR="00796D1C" w:rsidRPr="006B1754" w:rsidRDefault="00796D1C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4.4. Фактическое внесение денежных средств в кассу Исполнителя либо в кредитную организацию, подтвержденное соответствующими платёжными документами за обучение у Исполнителя по настоящему договору служит основанием для предоставления Исполнителем образовательных услуг.   </w:t>
      </w:r>
    </w:p>
    <w:p w:rsidR="00796D1C" w:rsidRPr="006B1754" w:rsidRDefault="00796D1C" w:rsidP="006979A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4.5. Стоимость обучения не включает затраты Заказчика на почтовые услуги, а также проценты банка, взимаемые с Заказчика за перечисление денежных средств на расчетный счет Исполнителя. Указанные суммы оплачиваются Заказчиком самостоятельно, сверх стоимости реализуемых Исполнителем образовательных услуг, определенных в настоящем Договоре.</w:t>
      </w:r>
    </w:p>
    <w:p w:rsidR="00796D1C" w:rsidRPr="006B1754" w:rsidRDefault="00796D1C" w:rsidP="00BE21DF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4.6. В случае возникновения финансовой задолженности за обучение Исполнитель вправе приостановить оказание образовательной услуги, а также не допускать Обучающегося к занятиям или аттестации до момента полного погашения задолженности по оплате.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5</w:t>
      </w:r>
      <w:r w:rsidR="00796D1C" w:rsidRPr="006B1754">
        <w:rPr>
          <w:rFonts w:ascii="Times New Roman" w:hAnsi="Times New Roman" w:cs="Times New Roman"/>
          <w:b/>
        </w:rPr>
        <w:t>. Основания изменения и расторжения договора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 Изменения Договора оформляются дополнительными соглашениями к Договору.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5.2. Настоящий Договор может быть расторгнут по соглашению Сторон.</w:t>
      </w:r>
    </w:p>
    <w:p w:rsidR="00796D1C" w:rsidRPr="006B1754" w:rsidRDefault="00796D1C" w:rsidP="00351F8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5.3. Настоящий Договор расторгается досрочно по инициативе Обучающегося (при согласовании с Заказчиком) или Заказчика. В этом случае Договор считается расторгнутым с даты регистрации заявления о расторжении Договора Исполнителем.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 Настоящий Договор может быть расторгнут по инициативе Исполнителя в одностороннем порядке в случаях: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5.4.1.Применения к Обучающемуся отчисления как меры дисциплинарного взыскания;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5.4.2. Невыполнения Обучающимся обязанностей по выполнению учебного плана и добросовестному освоению образовательной программы;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5.4.3. Установления нарушения порядка приема на обучение к Исполнителю, повлекшего по вине Обучающегося его незаконное зачисление к Исполнителю;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5.4.4. Просрочки оплаты стоимости платных образовательных услуг;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5.4.5.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5.4.6. В иных случаях, предусмотренных законодательством Российской Федерации.</w:t>
      </w:r>
    </w:p>
    <w:p w:rsidR="00796D1C" w:rsidRPr="006B1754" w:rsidRDefault="00796D1C" w:rsidP="004A57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5.5. Настоящий Договор может быть расторгнут по обстоятельствам, не зависящим от воли Обучающегося, Заказчика и Исполнителя,</w:t>
      </w:r>
      <w:r w:rsidRPr="006B1754">
        <w:t xml:space="preserve"> </w:t>
      </w:r>
      <w:r w:rsidRPr="006B1754">
        <w:rPr>
          <w:rFonts w:ascii="Times New Roman" w:hAnsi="Times New Roman" w:cs="Times New Roman"/>
        </w:rPr>
        <w:t>при этом Заказчик возмещает Исполнителю фактически понесенные им расходы.</w:t>
      </w:r>
    </w:p>
    <w:p w:rsidR="00796D1C" w:rsidRPr="006B1754" w:rsidRDefault="00796D1C" w:rsidP="001830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5.6.  </w:t>
      </w:r>
      <w:r w:rsidR="0018302F" w:rsidRPr="006B1754">
        <w:rPr>
          <w:rFonts w:ascii="Times New Roman" w:hAnsi="Times New Roman" w:cs="Times New Roman"/>
        </w:rPr>
        <w:t xml:space="preserve">Заказчик и/или Обучающийся вправе отказаться от исполнения настоящего Договора при условии оплаты Исполнителю фактически понесенных им расходов на оказание Обучающемуся образовательных услуг. </w:t>
      </w:r>
    </w:p>
    <w:p w:rsidR="00796D1C" w:rsidRPr="006B1754" w:rsidRDefault="00796D1C" w:rsidP="00CC5B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5.7. Датой подачи Обучающимся (по согласованию с Заказчиком) либо Заказчиком заявления является дата фактического предоставления письменного заявления Исполнителю, о чем в заявлении Исполнителем (работником соответствующего подразделения) ставится отметка о дате получения заявления. Датой заявления, отправленного по почте, считается дата на почтовом штемпеле отделения-получателя.</w:t>
      </w:r>
    </w:p>
    <w:p w:rsidR="00796D1C" w:rsidRPr="006B1754" w:rsidRDefault="00796D1C" w:rsidP="00CC5B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5.</w:t>
      </w:r>
      <w:r w:rsidR="0018302F" w:rsidRPr="006B1754">
        <w:rPr>
          <w:rFonts w:ascii="Times New Roman" w:hAnsi="Times New Roman" w:cs="Times New Roman"/>
        </w:rPr>
        <w:t>8</w:t>
      </w:r>
      <w:r w:rsidRPr="006B1754">
        <w:rPr>
          <w:rFonts w:ascii="Times New Roman" w:hAnsi="Times New Roman" w:cs="Times New Roman"/>
        </w:rPr>
        <w:t xml:space="preserve">. При недостаточном количестве лиц, набранных на обучение по программе (раздел </w:t>
      </w:r>
      <w:r w:rsidR="00B86199" w:rsidRPr="006B1754">
        <w:rPr>
          <w:rFonts w:ascii="Times New Roman" w:hAnsi="Times New Roman" w:cs="Times New Roman"/>
        </w:rPr>
        <w:t xml:space="preserve">1 </w:t>
      </w:r>
      <w:r w:rsidRPr="006B1754">
        <w:rPr>
          <w:rFonts w:ascii="Times New Roman" w:hAnsi="Times New Roman" w:cs="Times New Roman"/>
        </w:rPr>
        <w:t xml:space="preserve">настоящего Договора), самостоятельно определяемом Исполнителем в локальном нормативном акте Исполнителя, Исполнитель извещает </w:t>
      </w:r>
      <w:r w:rsidRPr="006B1754">
        <w:rPr>
          <w:rFonts w:ascii="Times New Roman" w:hAnsi="Times New Roman" w:cs="Times New Roman"/>
        </w:rPr>
        <w:lastRenderedPageBreak/>
        <w:t xml:space="preserve">Заказчика и Обучающегося о несостоявшемся наборе на обучение, настоящий Договор считается расторгнутым, а внесенная сумма за оказание образовательных услуг возвращается Заказчику в полном объеме.  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6</w:t>
      </w:r>
      <w:r w:rsidR="00796D1C" w:rsidRPr="006B1754">
        <w:rPr>
          <w:rFonts w:ascii="Times New Roman" w:hAnsi="Times New Roman" w:cs="Times New Roman"/>
          <w:b/>
        </w:rPr>
        <w:t>. Ответственность сторон. Порядок рассмотрения споров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6.2. За просрочку оплаты обучения или неполной оплате обучения Заказчик уплачивает Исполнителю пеню за каждый день просрочки в размере 1% от полной стоимости платных образовательных услуг</w:t>
      </w:r>
      <w:r w:rsidR="00555D59" w:rsidRPr="006B1754">
        <w:rPr>
          <w:rFonts w:ascii="Times New Roman" w:hAnsi="Times New Roman" w:cs="Times New Roman"/>
        </w:rPr>
        <w:t>, указанной в п. 4.1. настоящего Договора, рассчитанной по всем Обучающимся</w:t>
      </w:r>
      <w:r w:rsidRPr="006B1754">
        <w:rPr>
          <w:rFonts w:ascii="Times New Roman" w:hAnsi="Times New Roman" w:cs="Times New Roman"/>
        </w:rPr>
        <w:t xml:space="preserve"> по </w:t>
      </w:r>
      <w:r w:rsidR="00555D59" w:rsidRPr="006B1754">
        <w:rPr>
          <w:rFonts w:ascii="Times New Roman" w:hAnsi="Times New Roman" w:cs="Times New Roman"/>
        </w:rPr>
        <w:t xml:space="preserve">настоящему </w:t>
      </w:r>
      <w:r w:rsidRPr="006B1754">
        <w:rPr>
          <w:rFonts w:ascii="Times New Roman" w:hAnsi="Times New Roman" w:cs="Times New Roman"/>
        </w:rPr>
        <w:t xml:space="preserve">Договору. </w:t>
      </w:r>
      <w:r w:rsidR="00555D59" w:rsidRPr="006B1754">
        <w:rPr>
          <w:rFonts w:ascii="Times New Roman" w:hAnsi="Times New Roman" w:cs="Times New Roman"/>
        </w:rPr>
        <w:t xml:space="preserve"> 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6.3. В случае невозможности исполнения настоящего Договора по вине Заказчика и (или) Обучающегося услуги Исполнителя подлежат оплате в полном объёме. </w:t>
      </w:r>
    </w:p>
    <w:p w:rsidR="00796D1C" w:rsidRPr="006B1754" w:rsidRDefault="00796D1C" w:rsidP="00C541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6.4. Стороны договорились принимать все меры по разрешению разногласий между ними путем переговоров.</w:t>
      </w:r>
    </w:p>
    <w:p w:rsidR="00796D1C" w:rsidRPr="006B1754" w:rsidRDefault="00796D1C" w:rsidP="00C541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6.</w:t>
      </w:r>
      <w:r w:rsidR="0034250B" w:rsidRPr="006B1754">
        <w:rPr>
          <w:rFonts w:ascii="Times New Roman" w:hAnsi="Times New Roman" w:cs="Times New Roman"/>
        </w:rPr>
        <w:t>5</w:t>
      </w:r>
      <w:r w:rsidRPr="006B1754">
        <w:rPr>
          <w:rFonts w:ascii="Times New Roman" w:hAnsi="Times New Roman" w:cs="Times New Roman"/>
        </w:rPr>
        <w:t>. В случае если Стороны не достигли взаимного согласия путем переговоров, споры разрешаются в соответствии с действующим законодательством Российской Федерации.</w:t>
      </w:r>
    </w:p>
    <w:p w:rsidR="00796D1C" w:rsidRPr="006B1754" w:rsidRDefault="00796D1C" w:rsidP="00C833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6.</w:t>
      </w:r>
      <w:r w:rsidR="0034250B" w:rsidRPr="006B1754">
        <w:rPr>
          <w:rFonts w:ascii="Times New Roman" w:hAnsi="Times New Roman" w:cs="Times New Roman"/>
        </w:rPr>
        <w:t>6</w:t>
      </w:r>
      <w:r w:rsidRPr="006B1754">
        <w:rPr>
          <w:rFonts w:ascii="Times New Roman" w:hAnsi="Times New Roman" w:cs="Times New Roman"/>
        </w:rPr>
        <w:t>.</w:t>
      </w:r>
      <w:r w:rsidRPr="006B1754">
        <w:t xml:space="preserve"> </w:t>
      </w:r>
      <w:r w:rsidRPr="006B1754">
        <w:rPr>
          <w:rFonts w:ascii="Times New Roman" w:hAnsi="Times New Roman" w:cs="Times New Roman"/>
        </w:rPr>
        <w:t>В случае возникновения обстоятельств непреодолимой силы, к которым относятся стихийные бедствия, аварии, пожары, массовые беспорядки, забастовки, военные действия, вступление в силу законодательных актов, правительственных постановлений</w:t>
      </w:r>
      <w:r w:rsidR="003A43DC" w:rsidRPr="006B1754">
        <w:rPr>
          <w:rFonts w:ascii="Times New Roman" w:hAnsi="Times New Roman" w:cs="Times New Roman"/>
        </w:rPr>
        <w:t>,</w:t>
      </w:r>
      <w:r w:rsidRPr="006B1754">
        <w:rPr>
          <w:rFonts w:ascii="Times New Roman" w:hAnsi="Times New Roman" w:cs="Times New Roman"/>
        </w:rPr>
        <w:t xml:space="preserve"> распоряжений </w:t>
      </w:r>
      <w:r w:rsidR="003A43DC" w:rsidRPr="006B1754">
        <w:rPr>
          <w:rFonts w:ascii="Times New Roman" w:hAnsi="Times New Roman" w:cs="Times New Roman"/>
        </w:rPr>
        <w:t xml:space="preserve"> и приказов </w:t>
      </w:r>
      <w:r w:rsidRPr="006B1754">
        <w:rPr>
          <w:rFonts w:ascii="Times New Roman" w:hAnsi="Times New Roman" w:cs="Times New Roman"/>
        </w:rPr>
        <w:t>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функций по настоящему договору и иных обстоятельств, не зависящих от волеизъявления Сторон, Стороны освобождаются от ответственности за неисполнение взятых на себя обязательств, если сразу после наступления таких обстоятельств и при наличии средств связи, Сторона, пострадавшая от их влияния, предпримет все усилия для скорейшей ликвидации последствий обстоятельств непреодолимой силы и доведет до сведения другой Стороны известия о случившемся. При возникновении обстоятельств непреодолимой силы сроки исполнения обязательств по настоящему договору продлеваются на то время, в течение которого действуют эти обстоятельства и их последствия. Надлежащим способом уведомления о возникновении обстоятельств непреодолимой силы Исполнителем Обучающегося и Заказчика считается размещение информации о возникновении таких обстоятельств на официальном сайте Исполнителя или общедоступным способом на стендах учебных корпусов Исполнителя.</w:t>
      </w:r>
    </w:p>
    <w:p w:rsidR="00796D1C" w:rsidRPr="006B1754" w:rsidRDefault="00796D1C" w:rsidP="002C64EB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6B1754">
        <w:rPr>
          <w:rFonts w:ascii="Times New Roman" w:hAnsi="Times New Roman" w:cs="Times New Roman"/>
          <w:b/>
        </w:rPr>
        <w:t>7</w:t>
      </w:r>
      <w:r w:rsidR="00796D1C" w:rsidRPr="006B1754">
        <w:rPr>
          <w:rFonts w:ascii="Times New Roman" w:hAnsi="Times New Roman" w:cs="Times New Roman"/>
          <w:b/>
        </w:rPr>
        <w:t>. Заключительные положения</w:t>
      </w:r>
    </w:p>
    <w:p w:rsidR="00796D1C" w:rsidRPr="006B1754" w:rsidRDefault="00796D1C" w:rsidP="00A202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7.2.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796D1C" w:rsidRPr="006B1754" w:rsidRDefault="00796D1C" w:rsidP="00C23425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6B1754">
        <w:rPr>
          <w:b w:val="0"/>
          <w:sz w:val="20"/>
          <w:szCs w:val="20"/>
        </w:rPr>
        <w:tab/>
        <w:t xml:space="preserve">   7.3. Обучающийся признает право Исполнителя использовать его произведения (научно-исследовательские работы, курсовые работы, выпускную квалификационную работу, произведения изобразительного искусства, видеоизображения и другие произведения), являющиеся результатом его интеллектуальной деятельности, созданным творческим трудом за период обучения у Исполнителя для использования произведений Исполнителем в информационных, научных, учебных или культурных целях, в том числе посредством цитирования, размещения произведений в библиотеках Исполнителя, информационных базах Исполнителя, другими способами, соответствующими законодательству РФ.</w:t>
      </w:r>
    </w:p>
    <w:p w:rsidR="00A52DB9" w:rsidRPr="006B1754" w:rsidRDefault="00796D1C" w:rsidP="003643AC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6B1754">
        <w:rPr>
          <w:b w:val="0"/>
          <w:sz w:val="20"/>
          <w:szCs w:val="20"/>
        </w:rPr>
        <w:tab/>
      </w:r>
      <w:r w:rsidR="00C73FE7" w:rsidRPr="006B1754">
        <w:rPr>
          <w:b w:val="0"/>
          <w:sz w:val="20"/>
          <w:szCs w:val="20"/>
        </w:rPr>
        <w:tab/>
      </w:r>
      <w:r w:rsidRPr="006B1754">
        <w:rPr>
          <w:b w:val="0"/>
          <w:sz w:val="20"/>
          <w:szCs w:val="20"/>
        </w:rPr>
        <w:t xml:space="preserve">7.4. </w:t>
      </w:r>
      <w:r w:rsidR="003A43DC" w:rsidRPr="006B1754">
        <w:rPr>
          <w:b w:val="0"/>
          <w:sz w:val="20"/>
          <w:szCs w:val="20"/>
        </w:rPr>
        <w:t xml:space="preserve">Согласно п. 2 ст. 160 ГК РФ, настоящий Договор предусматривает возможность использования факсимиле подписи полномочного представителя Исполнителя на Договоре, дополнительных соглашениях и приложениях к нему, а также на любых документах, составляемых в рамках действия настоящего Договора. </w:t>
      </w:r>
      <w:r w:rsidRPr="006B1754">
        <w:rPr>
          <w:b w:val="0"/>
          <w:sz w:val="20"/>
          <w:szCs w:val="20"/>
        </w:rPr>
        <w:tab/>
      </w:r>
    </w:p>
    <w:p w:rsidR="00796D1C" w:rsidRPr="006B1754" w:rsidRDefault="00A52DB9" w:rsidP="003643AC">
      <w:pPr>
        <w:pStyle w:val="a6"/>
        <w:tabs>
          <w:tab w:val="left" w:pos="426"/>
        </w:tabs>
        <w:jc w:val="both"/>
        <w:rPr>
          <w:b w:val="0"/>
          <w:sz w:val="20"/>
          <w:szCs w:val="20"/>
        </w:rPr>
      </w:pPr>
      <w:r w:rsidRPr="006B1754">
        <w:rPr>
          <w:b w:val="0"/>
          <w:sz w:val="20"/>
          <w:szCs w:val="20"/>
        </w:rPr>
        <w:tab/>
      </w:r>
      <w:r w:rsidR="00796D1C" w:rsidRPr="006B1754">
        <w:rPr>
          <w:b w:val="0"/>
          <w:sz w:val="20"/>
          <w:szCs w:val="20"/>
        </w:rPr>
        <w:t xml:space="preserve"> </w:t>
      </w:r>
      <w:r w:rsidR="00C73FE7" w:rsidRPr="006B1754">
        <w:rPr>
          <w:b w:val="0"/>
          <w:sz w:val="20"/>
          <w:szCs w:val="20"/>
        </w:rPr>
        <w:tab/>
      </w:r>
      <w:r w:rsidR="00796D1C" w:rsidRPr="006B1754">
        <w:rPr>
          <w:b w:val="0"/>
          <w:sz w:val="20"/>
          <w:szCs w:val="20"/>
        </w:rPr>
        <w:t>7.5.Обучающийся подтверждает свое согласие с тем, что факт отдачи команды (клик или нажатие клавиши, ввод информации и прочие действия) через предоставленный Исполнителем специальный пользовательский интерфейс на Сайте Исполнителя с использованием учетной информации Обучающегося, означает конклюдентные действия Обучающегося, ассоциируемые с Обучающимся (все действия, произведенные с использованием учетной информации Обучающегося являются действиями самого Обучающегося), что является бесспорным доказательством волеизъявления Обучающегося на выполнение этих действий.</w:t>
      </w:r>
    </w:p>
    <w:p w:rsidR="003A43DC" w:rsidRPr="006B1754" w:rsidRDefault="00C73FE7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ab/>
      </w:r>
      <w:r w:rsidR="003A43DC" w:rsidRPr="006B1754">
        <w:rPr>
          <w:rFonts w:ascii="Times New Roman" w:hAnsi="Times New Roman" w:cs="Times New Roman"/>
        </w:rPr>
        <w:t>7.</w:t>
      </w:r>
      <w:r w:rsidR="00A52DB9" w:rsidRPr="006B1754">
        <w:rPr>
          <w:rFonts w:ascii="Times New Roman" w:hAnsi="Times New Roman" w:cs="Times New Roman"/>
        </w:rPr>
        <w:t>6</w:t>
      </w:r>
      <w:r w:rsidR="003A43DC" w:rsidRPr="006B1754">
        <w:rPr>
          <w:rFonts w:ascii="Times New Roman" w:hAnsi="Times New Roman" w:cs="Times New Roman"/>
        </w:rPr>
        <w:t>. Уведомления, письма, другие сообщения по настоящему Договору (далее - «Информация») могут направляться Исполнителем Обучающемуся, Заказчику любым из следующих способов, являющихся надлежащим извещением Обучающегося и Заказчика по Договору:</w:t>
      </w:r>
    </w:p>
    <w:p w:rsidR="003A43DC" w:rsidRPr="006B1754" w:rsidRDefault="003A43DC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- путем направления Информации через отделения почтовой связи заказным письмом либо телеграммой по почтовому адресу Обучающегося, Заказчика, указанному в настоящем Договоре  - считается полученной Обучающимся, Заказчиком в дату, указанную в уведомлении о вручении Информации с заказным письмом либо телеграммы; </w:t>
      </w:r>
    </w:p>
    <w:p w:rsidR="003A43DC" w:rsidRPr="006B1754" w:rsidRDefault="003A43DC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- путем вручения Исполнителем бумажного экземпляра Информации Обучающемуся, Заказчику при его обращении к Исполнителю - считается полученным Обучающимся, Заказчиком в дату вручения, указанную в бумажном экземпляре Информации;</w:t>
      </w:r>
    </w:p>
    <w:p w:rsidR="003A43DC" w:rsidRPr="006B1754" w:rsidRDefault="003A43DC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>- путем направления Информации на электронную почту Обучающегося, Заказчика, указанную в Договоре – считается полученной Обучающимся, Заказчиком в дату направления Исполнителем данной Информации;</w:t>
      </w:r>
    </w:p>
    <w:p w:rsidR="003A43DC" w:rsidRDefault="003A43DC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- путем направления Информации через личный кабинет Обучающегося на студенческом портале Исполнителя – считается </w:t>
      </w:r>
      <w:bookmarkStart w:id="1" w:name="_GoBack"/>
      <w:bookmarkEnd w:id="1"/>
      <w:r w:rsidRPr="006B1754">
        <w:rPr>
          <w:rFonts w:ascii="Times New Roman" w:hAnsi="Times New Roman" w:cs="Times New Roman"/>
        </w:rPr>
        <w:t>полученной в дату направления Исполнителем данной Информации в личный кабинет Обучающегося</w:t>
      </w:r>
      <w:del w:id="2" w:author="Osipova.T" w:date="2016-03-22T16:02:00Z">
        <w:r w:rsidRPr="006B1754" w:rsidDel="00AA117F">
          <w:rPr>
            <w:rFonts w:ascii="Times New Roman" w:hAnsi="Times New Roman" w:cs="Times New Roman"/>
          </w:rPr>
          <w:delText>.</w:delText>
        </w:r>
      </w:del>
      <w:r w:rsidR="00AA117F">
        <w:rPr>
          <w:rFonts w:ascii="Times New Roman" w:hAnsi="Times New Roman" w:cs="Times New Roman"/>
        </w:rPr>
        <w:t>;</w:t>
      </w:r>
    </w:p>
    <w:p w:rsidR="00AA117F" w:rsidRPr="006B1754" w:rsidRDefault="00AA117F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AA117F">
        <w:rPr>
          <w:rFonts w:ascii="Times New Roman" w:hAnsi="Times New Roman" w:cs="Times New Roman"/>
        </w:rPr>
        <w:t xml:space="preserve"> путем направления Информации через sms-сообщение на номер телефона, указанный в настоящем Договоре – считается полученной в дату направления Институтом данной Информации.</w:t>
      </w:r>
    </w:p>
    <w:p w:rsidR="003A43DC" w:rsidRPr="006B1754" w:rsidRDefault="00C73FE7" w:rsidP="003A43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lastRenderedPageBreak/>
        <w:tab/>
      </w:r>
      <w:r w:rsidR="003A43DC" w:rsidRPr="006B1754">
        <w:rPr>
          <w:rFonts w:ascii="Times New Roman" w:hAnsi="Times New Roman" w:cs="Times New Roman"/>
        </w:rPr>
        <w:t>7.</w:t>
      </w:r>
      <w:r w:rsidR="00A52DB9" w:rsidRPr="006B1754">
        <w:rPr>
          <w:rFonts w:ascii="Times New Roman" w:hAnsi="Times New Roman" w:cs="Times New Roman"/>
        </w:rPr>
        <w:t>7</w:t>
      </w:r>
      <w:r w:rsidR="003A43DC" w:rsidRPr="006B1754">
        <w:rPr>
          <w:rFonts w:ascii="Times New Roman" w:hAnsi="Times New Roman" w:cs="Times New Roman"/>
        </w:rPr>
        <w:t>. Во всем, что не предусмотрено настоящим Договором, Стороны руководствуются законодательством Российской Федерации.</w:t>
      </w:r>
    </w:p>
    <w:p w:rsidR="00796D1C" w:rsidRPr="006B1754" w:rsidRDefault="00C73FE7" w:rsidP="00D26C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ab/>
      </w:r>
      <w:r w:rsidR="00796D1C" w:rsidRPr="006B1754">
        <w:rPr>
          <w:rFonts w:ascii="Times New Roman" w:hAnsi="Times New Roman" w:cs="Times New Roman"/>
        </w:rPr>
        <w:t>7.</w:t>
      </w:r>
      <w:r w:rsidR="00A52DB9" w:rsidRPr="006B1754">
        <w:rPr>
          <w:rFonts w:ascii="Times New Roman" w:hAnsi="Times New Roman" w:cs="Times New Roman"/>
        </w:rPr>
        <w:t>8</w:t>
      </w:r>
      <w:r w:rsidR="00796D1C" w:rsidRPr="006B1754">
        <w:rPr>
          <w:rFonts w:ascii="Times New Roman" w:hAnsi="Times New Roman" w:cs="Times New Roman"/>
        </w:rPr>
        <w:t>. Приложение к Договору:</w:t>
      </w:r>
    </w:p>
    <w:p w:rsidR="00796D1C" w:rsidRPr="006B1754" w:rsidRDefault="00796D1C" w:rsidP="00D26C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1754">
        <w:rPr>
          <w:rFonts w:ascii="Times New Roman" w:hAnsi="Times New Roman" w:cs="Times New Roman"/>
        </w:rPr>
        <w:t xml:space="preserve">- </w:t>
      </w:r>
      <w:r w:rsidRPr="006B1754">
        <w:rPr>
          <w:rFonts w:ascii="Times New Roman" w:hAnsi="Times New Roman" w:cs="Times New Roman"/>
        </w:rPr>
        <w:tab/>
        <w:t>Список Обучающихся (Приложение № 1).</w:t>
      </w:r>
    </w:p>
    <w:p w:rsidR="00A52DB9" w:rsidRPr="006B1754" w:rsidRDefault="00A52DB9" w:rsidP="00D26C4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6D1C" w:rsidRPr="006B1754" w:rsidRDefault="00796D1C" w:rsidP="005F34B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6D1C" w:rsidRPr="006B1754" w:rsidRDefault="00B86199" w:rsidP="005F34B8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3" w:name="Par163"/>
      <w:bookmarkEnd w:id="3"/>
      <w:r w:rsidRPr="006B1754">
        <w:rPr>
          <w:rFonts w:ascii="Times New Roman" w:hAnsi="Times New Roman" w:cs="Times New Roman"/>
          <w:b/>
        </w:rPr>
        <w:t>8</w:t>
      </w:r>
      <w:r w:rsidR="00796D1C" w:rsidRPr="006B1754">
        <w:rPr>
          <w:rFonts w:ascii="Times New Roman" w:hAnsi="Times New Roman" w:cs="Times New Roman"/>
          <w:b/>
        </w:rPr>
        <w:t>. Адреса и реквизиты сторон</w:t>
      </w:r>
    </w:p>
    <w:p w:rsidR="00796D1C" w:rsidRPr="006B1754" w:rsidRDefault="00796D1C"/>
    <w:tbl>
      <w:tblPr>
        <w:tblpPr w:leftFromText="180" w:rightFromText="180" w:vertAnchor="text" w:horzAnchor="margin" w:tblpY="61"/>
        <w:tblW w:w="9889" w:type="dxa"/>
        <w:tblLayout w:type="fixed"/>
        <w:tblLook w:val="0000" w:firstRow="0" w:lastRow="0" w:firstColumn="0" w:lastColumn="0" w:noHBand="0" w:noVBand="0"/>
      </w:tblPr>
      <w:tblGrid>
        <w:gridCol w:w="4140"/>
        <w:gridCol w:w="1213"/>
        <w:gridCol w:w="4536"/>
      </w:tblGrid>
      <w:tr w:rsidR="00796D1C" w:rsidRPr="006B1754" w:rsidTr="001D713D">
        <w:trPr>
          <w:trHeight w:val="3055"/>
        </w:trPr>
        <w:tc>
          <w:tcPr>
            <w:tcW w:w="4140" w:type="dxa"/>
          </w:tcPr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rPr>
                <w:b/>
                <w:bCs/>
              </w:rPr>
            </w:pPr>
            <w:r w:rsidRPr="006B1754">
              <w:rPr>
                <w:b/>
                <w:bCs/>
              </w:rPr>
              <w:t>Исполнитель:</w:t>
            </w:r>
          </w:p>
          <w:p w:rsidR="00305E27" w:rsidRPr="0028051C" w:rsidRDefault="00305E27" w:rsidP="00305E27">
            <w:pPr>
              <w:pStyle w:val="21"/>
              <w:widowControl w:val="0"/>
              <w:spacing w:line="276" w:lineRule="auto"/>
              <w:ind w:left="0"/>
              <w:rPr>
                <w:sz w:val="16"/>
                <w:szCs w:val="16"/>
              </w:rPr>
            </w:pPr>
            <w:r w:rsidRPr="0028051C">
              <w:rPr>
                <w:b/>
                <w:sz w:val="16"/>
                <w:szCs w:val="16"/>
              </w:rPr>
              <w:t xml:space="preserve">Автономная некоммерческая организация высшего образования "Московский информационно-технологический университет – Московский архитектурно-строительный институт" </w:t>
            </w:r>
          </w:p>
          <w:p w:rsidR="00305E27" w:rsidRPr="0028051C" w:rsidRDefault="00305E27" w:rsidP="00305E27">
            <w:pPr>
              <w:pStyle w:val="21"/>
              <w:widowControl w:val="0"/>
              <w:spacing w:line="276" w:lineRule="auto"/>
              <w:ind w:left="0"/>
              <w:rPr>
                <w:sz w:val="16"/>
                <w:szCs w:val="16"/>
              </w:rPr>
            </w:pPr>
            <w:r w:rsidRPr="0028051C">
              <w:rPr>
                <w:bCs/>
                <w:sz w:val="16"/>
                <w:szCs w:val="16"/>
              </w:rPr>
              <w:t xml:space="preserve">Место нахождения: </w:t>
            </w:r>
            <w:r w:rsidRPr="0028051C">
              <w:rPr>
                <w:sz w:val="16"/>
                <w:szCs w:val="16"/>
              </w:rPr>
              <w:t>109316, г. Москва, Волгоградский пр-т, д. 32, корп. 11</w:t>
            </w:r>
          </w:p>
          <w:p w:rsidR="00305E27" w:rsidRPr="00D20FFF" w:rsidRDefault="00305E27" w:rsidP="00305E27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ИНН 7725079226</w:t>
            </w:r>
          </w:p>
          <w:p w:rsidR="00305E27" w:rsidRPr="00D20FFF" w:rsidRDefault="00305E27" w:rsidP="00305E27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КПП 772301001</w:t>
            </w:r>
            <w:r w:rsidRPr="00D20FFF">
              <w:rPr>
                <w:bCs/>
                <w:sz w:val="16"/>
                <w:szCs w:val="16"/>
              </w:rPr>
              <w:tab/>
            </w:r>
          </w:p>
          <w:p w:rsidR="00305E27" w:rsidRPr="00D20FFF" w:rsidRDefault="00305E27" w:rsidP="00305E2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Р/с 40703810538110101309 в ПАО </w:t>
            </w:r>
            <w:r w:rsidRPr="00D20FFF">
              <w:rPr>
                <w:bCs/>
                <w:sz w:val="16"/>
                <w:szCs w:val="16"/>
              </w:rPr>
              <w:t xml:space="preserve">Сбербанк </w:t>
            </w:r>
          </w:p>
          <w:p w:rsidR="00305E27" w:rsidRPr="00D20FFF" w:rsidRDefault="00305E27" w:rsidP="00305E27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г. Москва</w:t>
            </w:r>
          </w:p>
          <w:p w:rsidR="00305E27" w:rsidRPr="00D20FFF" w:rsidRDefault="00305E27" w:rsidP="00305E27">
            <w:pPr>
              <w:rPr>
                <w:bCs/>
                <w:sz w:val="16"/>
                <w:szCs w:val="16"/>
              </w:rPr>
            </w:pPr>
            <w:r w:rsidRPr="00D20FFF">
              <w:rPr>
                <w:bCs/>
                <w:sz w:val="16"/>
                <w:szCs w:val="16"/>
              </w:rPr>
              <w:t>К/с 30101810400000000225</w:t>
            </w:r>
          </w:p>
          <w:p w:rsidR="00305E27" w:rsidRPr="00D20FFF" w:rsidRDefault="00305E27" w:rsidP="00305E27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t>БИК 044525225</w:t>
            </w:r>
            <w:r w:rsidRPr="00D20FFF">
              <w:rPr>
                <w:sz w:val="16"/>
                <w:szCs w:val="16"/>
              </w:rPr>
              <w:tab/>
            </w:r>
          </w:p>
          <w:p w:rsidR="00305E27" w:rsidRPr="00D20FFF" w:rsidRDefault="00305E27" w:rsidP="00305E27">
            <w:pPr>
              <w:rPr>
                <w:sz w:val="16"/>
                <w:szCs w:val="16"/>
              </w:rPr>
            </w:pPr>
          </w:p>
          <w:p w:rsidR="00305E27" w:rsidRPr="00D20FFF" w:rsidRDefault="00305E27" w:rsidP="00305E27">
            <w:pPr>
              <w:rPr>
                <w:sz w:val="16"/>
                <w:szCs w:val="16"/>
              </w:rPr>
            </w:pPr>
          </w:p>
          <w:p w:rsidR="00305E27" w:rsidRPr="006C6EAA" w:rsidRDefault="00305E27" w:rsidP="00305E27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t>Ректор _____</w:t>
            </w:r>
            <w:r w:rsidRPr="006C6EAA">
              <w:rPr>
                <w:sz w:val="16"/>
                <w:szCs w:val="16"/>
              </w:rPr>
              <w:t>_______</w:t>
            </w:r>
            <w:r w:rsidRPr="00D20FFF">
              <w:rPr>
                <w:sz w:val="16"/>
                <w:szCs w:val="16"/>
              </w:rPr>
              <w:t>_____ Забелина Г.</w:t>
            </w:r>
            <w:r>
              <w:rPr>
                <w:sz w:val="16"/>
                <w:szCs w:val="16"/>
              </w:rPr>
              <w:t xml:space="preserve"> </w:t>
            </w:r>
            <w:r w:rsidRPr="00D20FFF">
              <w:rPr>
                <w:sz w:val="16"/>
                <w:szCs w:val="16"/>
              </w:rPr>
              <w:t xml:space="preserve">А. </w:t>
            </w:r>
          </w:p>
          <w:p w:rsidR="00305E27" w:rsidRPr="00D20FFF" w:rsidRDefault="00305E27" w:rsidP="00305E27">
            <w:pPr>
              <w:rPr>
                <w:sz w:val="16"/>
                <w:szCs w:val="16"/>
              </w:rPr>
            </w:pPr>
            <w:r w:rsidRPr="00D20FFF">
              <w:rPr>
                <w:sz w:val="16"/>
                <w:szCs w:val="16"/>
              </w:rPr>
              <w:t xml:space="preserve">                      (подпись)</w:t>
            </w:r>
          </w:p>
          <w:p w:rsidR="00796D1C" w:rsidRDefault="00796D1C" w:rsidP="00C84EF5">
            <w:pPr>
              <w:pStyle w:val="21"/>
              <w:widowControl w:val="0"/>
              <w:spacing w:after="0" w:line="240" w:lineRule="auto"/>
              <w:ind w:left="0"/>
            </w:pPr>
          </w:p>
          <w:p w:rsidR="00305E27" w:rsidRPr="006B1754" w:rsidRDefault="00305E27" w:rsidP="00C84EF5">
            <w:pPr>
              <w:pStyle w:val="21"/>
              <w:widowControl w:val="0"/>
              <w:spacing w:after="0" w:line="240" w:lineRule="auto"/>
              <w:ind w:left="0"/>
              <w:rPr>
                <w:bCs/>
              </w:rPr>
            </w:pPr>
          </w:p>
        </w:tc>
        <w:tc>
          <w:tcPr>
            <w:tcW w:w="1213" w:type="dxa"/>
          </w:tcPr>
          <w:p w:rsidR="00796D1C" w:rsidRPr="006B1754" w:rsidRDefault="00796D1C" w:rsidP="001D713D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4536" w:type="dxa"/>
          </w:tcPr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rPr>
                <w:b/>
                <w:bCs/>
              </w:rPr>
            </w:pPr>
            <w:r w:rsidRPr="006B1754">
              <w:rPr>
                <w:b/>
                <w:bCs/>
              </w:rPr>
              <w:t>Заказчик:</w:t>
            </w: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</w:pPr>
            <w:r w:rsidRPr="006B1754">
              <w:t>______________________________________________________________________________________Адрес:_____________________________________ИНН______________________________________КПП______________________________________ ОГРН _____________________________________  Банковские реквизиты _______________________</w:t>
            </w: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</w:pPr>
            <w:r w:rsidRPr="006B1754">
              <w:t>____________________________________________________________________________________________________________________________________________________________________________</w:t>
            </w:r>
          </w:p>
          <w:p w:rsidR="00796D1C" w:rsidRPr="006B1754" w:rsidRDefault="00796D1C" w:rsidP="002219A4">
            <w:pPr>
              <w:pStyle w:val="21"/>
              <w:widowControl w:val="0"/>
              <w:spacing w:after="0" w:line="240" w:lineRule="auto"/>
              <w:ind w:left="0"/>
            </w:pPr>
            <w:r w:rsidRPr="006B1754">
              <w:t>Тел. _______________________________________</w:t>
            </w:r>
          </w:p>
          <w:p w:rsidR="00B86199" w:rsidRPr="006B1754" w:rsidRDefault="00B86199" w:rsidP="002219A4">
            <w:pPr>
              <w:pStyle w:val="21"/>
              <w:widowControl w:val="0"/>
              <w:spacing w:after="0" w:line="240" w:lineRule="auto"/>
              <w:ind w:left="0"/>
              <w:rPr>
                <w:lang w:val="en-US"/>
              </w:rPr>
            </w:pPr>
            <w:r w:rsidRPr="006B1754">
              <w:rPr>
                <w:lang w:val="en-US"/>
              </w:rPr>
              <w:t>E-mail _____________________________________</w:t>
            </w: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  <w:r w:rsidRPr="006B1754">
              <w:t>_________       _______________ _______________</w:t>
            </w:r>
          </w:p>
          <w:p w:rsidR="00796D1C" w:rsidRPr="006B1754" w:rsidRDefault="00796D1C" w:rsidP="00C84EF5">
            <w:pPr>
              <w:pStyle w:val="21"/>
              <w:widowControl w:val="0"/>
              <w:spacing w:after="0" w:line="240" w:lineRule="auto"/>
              <w:ind w:left="0"/>
              <w:jc w:val="center"/>
            </w:pPr>
            <w:r w:rsidRPr="006B1754">
              <w:rPr>
                <w:bCs/>
              </w:rPr>
              <w:t>(подпись)</w:t>
            </w:r>
          </w:p>
        </w:tc>
      </w:tr>
    </w:tbl>
    <w:p w:rsidR="00796D1C" w:rsidRPr="006B1754" w:rsidRDefault="00796D1C" w:rsidP="00C84EF5">
      <w:pPr>
        <w:tabs>
          <w:tab w:val="left" w:pos="7770"/>
        </w:tabs>
        <w:ind w:left="180"/>
        <w:jc w:val="both"/>
        <w:rPr>
          <w:i/>
        </w:rPr>
      </w:pPr>
    </w:p>
    <w:p w:rsidR="00796D1C" w:rsidRPr="006B1754" w:rsidRDefault="00796D1C" w:rsidP="00C84EF5">
      <w:pPr>
        <w:tabs>
          <w:tab w:val="left" w:pos="7770"/>
        </w:tabs>
        <w:ind w:left="180"/>
        <w:jc w:val="both"/>
        <w:rPr>
          <w:i/>
        </w:rPr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15635D">
      <w:pPr>
        <w:tabs>
          <w:tab w:val="left" w:pos="7770"/>
        </w:tabs>
        <w:ind w:left="180"/>
        <w:jc w:val="both"/>
      </w:pPr>
    </w:p>
    <w:p w:rsidR="00796D1C" w:rsidRPr="006B1754" w:rsidRDefault="00796D1C" w:rsidP="00244C0F">
      <w:pPr>
        <w:tabs>
          <w:tab w:val="left" w:pos="7770"/>
        </w:tabs>
        <w:jc w:val="both"/>
      </w:pPr>
    </w:p>
    <w:p w:rsidR="00A52DB9" w:rsidRPr="006B1754" w:rsidRDefault="00A52DB9" w:rsidP="00244C0F">
      <w:pPr>
        <w:tabs>
          <w:tab w:val="left" w:pos="7770"/>
        </w:tabs>
        <w:jc w:val="both"/>
      </w:pPr>
    </w:p>
    <w:p w:rsidR="00714EDE" w:rsidRPr="00714EDE" w:rsidRDefault="00122FEB" w:rsidP="00714EDE">
      <w:pPr>
        <w:tabs>
          <w:tab w:val="left" w:pos="7770"/>
        </w:tabs>
        <w:jc w:val="both"/>
        <w:rPr>
          <w:i/>
        </w:rPr>
      </w:pPr>
      <w:r w:rsidRPr="006B1754">
        <w:rPr>
          <w:i/>
        </w:rPr>
        <w:t>С условиями поступления, Лицензией на право осуществления образовательной деятельности Исполнителя ознакомлен.  С уставом, правилами внутреннего распорядка Исполнителя ознакомлен, обязуюсь соблюдать. С образовательной программой, учебным планом, графиком занятий, условиями обучения на настоящему Договору ознакомлен. С порядком возврата денежных средств ознакомлен. Необходимые разъяснения по всем указанным документам и вопросам, связанным с предоставлением образовательной услуги по настоящему Договору получил. Невыясненные вопросы по всем указанным документам отсутствуют.</w:t>
      </w:r>
      <w:r w:rsidR="00A52DB9" w:rsidRPr="006B1754">
        <w:t xml:space="preserve"> </w:t>
      </w:r>
      <w:r w:rsidR="00714EDE" w:rsidRPr="00714EDE">
        <w:rPr>
          <w:i/>
        </w:rPr>
        <w:t xml:space="preserve">Ознакомлен(а) и согласен(на) с возможностью оказания Исполнителем образовательных услуг с применением электронного обучения и/или дистанционных образовательных технологий. </w:t>
      </w:r>
    </w:p>
    <w:p w:rsidR="00714EDE" w:rsidRPr="00714EDE" w:rsidRDefault="00714EDE" w:rsidP="00714EDE">
      <w:pPr>
        <w:tabs>
          <w:tab w:val="left" w:pos="7770"/>
        </w:tabs>
        <w:jc w:val="both"/>
        <w:rPr>
          <w:i/>
        </w:rPr>
      </w:pPr>
      <w:r w:rsidRPr="00714EDE">
        <w:rPr>
          <w:i/>
        </w:rPr>
        <w:t>Ознакомлен(а) и согласен(на) с порядком доведения локальных нормативных актов Исполнителя, регулирующих права и обязанности Сторон, а также доведения другой информации путем размещения на информационных стендах и/или на интернет-сайте Исполнителя.</w:t>
      </w:r>
    </w:p>
    <w:p w:rsidR="00796D1C" w:rsidRPr="00714EDE" w:rsidRDefault="00714EDE" w:rsidP="00714EDE">
      <w:pPr>
        <w:tabs>
          <w:tab w:val="left" w:pos="7770"/>
        </w:tabs>
        <w:jc w:val="both"/>
        <w:rPr>
          <w:i/>
        </w:rPr>
      </w:pPr>
      <w:r w:rsidRPr="00714EDE">
        <w:rPr>
          <w:i/>
        </w:rPr>
        <w:t xml:space="preserve"> Логин и пароль с целью доступа к студенческому порталу Исполнителя, электронной библиотечной системе для получения электронных и информационных образовательных ресурсов Обучающийся получил.</w:t>
      </w:r>
    </w:p>
    <w:p w:rsidR="00796D1C" w:rsidRPr="006B1754" w:rsidRDefault="00796D1C" w:rsidP="00244C0F">
      <w:pPr>
        <w:tabs>
          <w:tab w:val="left" w:pos="7770"/>
        </w:tabs>
        <w:jc w:val="both"/>
      </w:pPr>
    </w:p>
    <w:p w:rsidR="00796D1C" w:rsidRPr="006B1754" w:rsidRDefault="00796D1C" w:rsidP="00244C0F">
      <w:pPr>
        <w:tabs>
          <w:tab w:val="left" w:pos="7770"/>
        </w:tabs>
        <w:jc w:val="both"/>
      </w:pPr>
      <w:r w:rsidRPr="006B1754">
        <w:t>Заказчик __________________________</w:t>
      </w:r>
    </w:p>
    <w:p w:rsidR="00122FEB" w:rsidRPr="006B1754" w:rsidRDefault="00796D1C" w:rsidP="00122FEB">
      <w:pPr>
        <w:overflowPunct/>
        <w:autoSpaceDE/>
        <w:autoSpaceDN/>
        <w:adjustRightInd/>
        <w:jc w:val="right"/>
        <w:textAlignment w:val="auto"/>
        <w:rPr>
          <w:bCs/>
        </w:rPr>
      </w:pPr>
      <w:r w:rsidRPr="006B1754">
        <w:br w:type="page"/>
      </w:r>
      <w:r w:rsidR="00122FEB" w:rsidRPr="006B1754">
        <w:rPr>
          <w:bCs/>
        </w:rPr>
        <w:lastRenderedPageBreak/>
        <w:t>Приложение №1 к договору об образовании на обучение</w:t>
      </w:r>
    </w:p>
    <w:p w:rsidR="00122FEB" w:rsidRPr="006B1754" w:rsidRDefault="00122FEB" w:rsidP="00122FEB">
      <w:pPr>
        <w:overflowPunct/>
        <w:autoSpaceDE/>
        <w:autoSpaceDN/>
        <w:adjustRightInd/>
        <w:jc w:val="right"/>
        <w:textAlignment w:val="auto"/>
        <w:rPr>
          <w:bCs/>
        </w:rPr>
      </w:pPr>
      <w:r w:rsidRPr="006B1754">
        <w:rPr>
          <w:bCs/>
        </w:rPr>
        <w:t xml:space="preserve"> по дополнительной образовательной программе</w:t>
      </w:r>
    </w:p>
    <w:p w:rsidR="00122FEB" w:rsidRPr="006B1754" w:rsidRDefault="00122FEB" w:rsidP="00122FEB">
      <w:pPr>
        <w:overflowPunct/>
        <w:autoSpaceDE/>
        <w:autoSpaceDN/>
        <w:adjustRightInd/>
        <w:jc w:val="right"/>
        <w:textAlignment w:val="auto"/>
        <w:rPr>
          <w:bCs/>
        </w:rPr>
      </w:pPr>
      <w:r w:rsidRPr="006B1754">
        <w:rPr>
          <w:bCs/>
        </w:rPr>
        <w:t xml:space="preserve">(с юридическим лицом) </w:t>
      </w:r>
    </w:p>
    <w:p w:rsidR="00122FEB" w:rsidRPr="006B1754" w:rsidRDefault="00122FEB" w:rsidP="00122FEB">
      <w:pPr>
        <w:overflowPunct/>
        <w:autoSpaceDE/>
        <w:autoSpaceDN/>
        <w:adjustRightInd/>
        <w:jc w:val="right"/>
        <w:textAlignment w:val="auto"/>
      </w:pPr>
      <w:r w:rsidRPr="006B1754">
        <w:rPr>
          <w:bCs/>
        </w:rPr>
        <w:t>№ __________________  от ____  ____________  20   г.</w:t>
      </w:r>
    </w:p>
    <w:p w:rsidR="00796D1C" w:rsidRPr="006B1754" w:rsidRDefault="00796D1C" w:rsidP="00D26C47">
      <w:pPr>
        <w:pStyle w:val="a4"/>
        <w:rPr>
          <w:b/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/>
          <w:bCs/>
          <w:sz w:val="20"/>
          <w:szCs w:val="20"/>
        </w:rPr>
      </w:pPr>
      <w:r w:rsidRPr="006B1754">
        <w:rPr>
          <w:b/>
          <w:bCs/>
          <w:sz w:val="20"/>
          <w:szCs w:val="20"/>
        </w:rPr>
        <w:tab/>
      </w:r>
    </w:p>
    <w:p w:rsidR="00796D1C" w:rsidRPr="006B1754" w:rsidRDefault="00796D1C" w:rsidP="00D26C47">
      <w:pPr>
        <w:pStyle w:val="a4"/>
        <w:rPr>
          <w:bCs/>
          <w:sz w:val="20"/>
          <w:szCs w:val="20"/>
          <w:u w:val="single"/>
        </w:rPr>
      </w:pPr>
      <w:r w:rsidRPr="006B1754">
        <w:rPr>
          <w:bCs/>
          <w:sz w:val="20"/>
          <w:szCs w:val="20"/>
          <w:u w:val="single"/>
        </w:rPr>
        <w:t>ОБУЧАЮЩИЙСЯ: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Ф.И.О. ___________________________________________________________________________________________ 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Дата рождения: «__» _________ 19__г.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Адрес регистрации: _________________________________________________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Фактический адрес проживания: ______________________________________________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Паспорт: ___________</w:t>
      </w:r>
      <w:proofErr w:type="gramStart"/>
      <w:r w:rsidRPr="006B1754">
        <w:rPr>
          <w:bCs/>
          <w:sz w:val="20"/>
          <w:szCs w:val="20"/>
        </w:rPr>
        <w:t>_  выдан</w:t>
      </w:r>
      <w:proofErr w:type="gramEnd"/>
      <w:r w:rsidRPr="006B1754">
        <w:rPr>
          <w:bCs/>
          <w:sz w:val="20"/>
          <w:szCs w:val="20"/>
        </w:rPr>
        <w:t xml:space="preserve"> «___» __________ _____ г. 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Телефоны: домашний (____) ______________, мобильный (___</w:t>
      </w:r>
      <w:proofErr w:type="gramStart"/>
      <w:r w:rsidRPr="006B1754">
        <w:rPr>
          <w:bCs/>
          <w:sz w:val="20"/>
          <w:szCs w:val="20"/>
        </w:rPr>
        <w:t>_)_</w:t>
      </w:r>
      <w:proofErr w:type="gramEnd"/>
      <w:r w:rsidRPr="006B1754">
        <w:rPr>
          <w:bCs/>
          <w:sz w:val="20"/>
          <w:szCs w:val="20"/>
        </w:rPr>
        <w:t>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e-</w:t>
      </w:r>
      <w:proofErr w:type="spellStart"/>
      <w:r w:rsidRPr="006B1754">
        <w:rPr>
          <w:bCs/>
          <w:sz w:val="20"/>
          <w:szCs w:val="20"/>
        </w:rPr>
        <w:t>mail</w:t>
      </w:r>
      <w:proofErr w:type="spellEnd"/>
      <w:r w:rsidRPr="006B1754">
        <w:rPr>
          <w:bCs/>
          <w:sz w:val="20"/>
          <w:szCs w:val="20"/>
        </w:rPr>
        <w:t>: 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A52DB9" w:rsidRPr="006B1754" w:rsidRDefault="00A52DB9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Обучающийся настоящим дает своё согласие на обработку Исполнителем в документальной и/или электронной форме своих персональных данных, а именно совершение действий, предусмотренных положениями Федерального закона от 27 июля 2006 года N 152-ФЗ «О персональных данных».  </w:t>
      </w:r>
    </w:p>
    <w:p w:rsidR="00A52DB9" w:rsidRPr="006B1754" w:rsidRDefault="00A52DB9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ОБУЧАЮЩИЙСЯ: ___________________________/____________________/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                                                (Подпись)                                      (ФИО)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  <w:u w:val="single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  <w:u w:val="single"/>
        </w:rPr>
      </w:pPr>
      <w:r w:rsidRPr="006B1754">
        <w:rPr>
          <w:bCs/>
          <w:sz w:val="20"/>
          <w:szCs w:val="20"/>
          <w:u w:val="single"/>
        </w:rPr>
        <w:t>ОБУЧАЮЩИЙСЯ: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Ф.И.О. ___________________________________________________________________________________________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Дата рождения: «__» _________ 19__г.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Адрес регистрации: _________________________________________________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Фактический адрес проживания: ______________________________________________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Паспорт: ___________</w:t>
      </w:r>
      <w:proofErr w:type="gramStart"/>
      <w:r w:rsidRPr="006B1754">
        <w:rPr>
          <w:bCs/>
          <w:sz w:val="20"/>
          <w:szCs w:val="20"/>
        </w:rPr>
        <w:t>_  выдан</w:t>
      </w:r>
      <w:proofErr w:type="gramEnd"/>
      <w:r w:rsidRPr="006B1754">
        <w:rPr>
          <w:bCs/>
          <w:sz w:val="20"/>
          <w:szCs w:val="20"/>
        </w:rPr>
        <w:t xml:space="preserve"> «___» __________ _____ г. 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Телефоны: домашний (____) ______________, мобильный (___</w:t>
      </w:r>
      <w:proofErr w:type="gramStart"/>
      <w:r w:rsidRPr="006B1754">
        <w:rPr>
          <w:bCs/>
          <w:sz w:val="20"/>
          <w:szCs w:val="20"/>
        </w:rPr>
        <w:t>_)_</w:t>
      </w:r>
      <w:proofErr w:type="gramEnd"/>
      <w:r w:rsidRPr="006B1754">
        <w:rPr>
          <w:bCs/>
          <w:sz w:val="20"/>
          <w:szCs w:val="20"/>
        </w:rPr>
        <w:t>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e-</w:t>
      </w:r>
      <w:proofErr w:type="spellStart"/>
      <w:r w:rsidRPr="006B1754">
        <w:rPr>
          <w:bCs/>
          <w:sz w:val="20"/>
          <w:szCs w:val="20"/>
        </w:rPr>
        <w:t>mail</w:t>
      </w:r>
      <w:proofErr w:type="spellEnd"/>
      <w:r w:rsidRPr="006B1754">
        <w:rPr>
          <w:bCs/>
          <w:sz w:val="20"/>
          <w:szCs w:val="20"/>
        </w:rPr>
        <w:t>: 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A52DB9" w:rsidRPr="006B1754" w:rsidRDefault="00A52DB9" w:rsidP="00A52DB9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Обучающийся настоящим дает своё согласие на обработку Исполнителем в документальной и/или электронной форме своих персональных данных, а именно совершение действий, предусмотренных положениями Федерального закона от 27 июля 2006 года N 152-ФЗ «О персональных данных».  </w:t>
      </w:r>
    </w:p>
    <w:p w:rsidR="00A52DB9" w:rsidRPr="006B1754" w:rsidRDefault="00A52DB9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ОБУЧАЮЩИЙСЯ: ___________________________/____________________/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                                                (Подпись)                                             (ФИО)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  <w:u w:val="single"/>
        </w:rPr>
      </w:pPr>
      <w:r w:rsidRPr="006B1754">
        <w:rPr>
          <w:bCs/>
          <w:sz w:val="20"/>
          <w:szCs w:val="20"/>
          <w:u w:val="single"/>
        </w:rPr>
        <w:t>ОБУЧАЮЩИЙСЯ: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Ф.И.О. ___________________________________________________________________________________________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Дата рождения: «__» _________ 19__г.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Адрес регистрации: _________________________________________________</w:t>
      </w:r>
    </w:p>
    <w:p w:rsidR="00796D1C" w:rsidRPr="006B1754" w:rsidRDefault="00796D1C" w:rsidP="00D26C47">
      <w:pPr>
        <w:pStyle w:val="a4"/>
        <w:jc w:val="left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Фактический адрес проживания: ______________________________________________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Паспорт: ___________</w:t>
      </w:r>
      <w:proofErr w:type="gramStart"/>
      <w:r w:rsidRPr="006B1754">
        <w:rPr>
          <w:bCs/>
          <w:sz w:val="20"/>
          <w:szCs w:val="20"/>
        </w:rPr>
        <w:t>_  выдан</w:t>
      </w:r>
      <w:proofErr w:type="gramEnd"/>
      <w:r w:rsidRPr="006B1754">
        <w:rPr>
          <w:bCs/>
          <w:sz w:val="20"/>
          <w:szCs w:val="20"/>
        </w:rPr>
        <w:t xml:space="preserve"> «___» __________ _____ г. _________________________________________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Телефоны: домашний (____) ______________, мобильный (___</w:t>
      </w:r>
      <w:proofErr w:type="gramStart"/>
      <w:r w:rsidRPr="006B1754">
        <w:rPr>
          <w:bCs/>
          <w:sz w:val="20"/>
          <w:szCs w:val="20"/>
        </w:rPr>
        <w:t>_)_</w:t>
      </w:r>
      <w:proofErr w:type="gramEnd"/>
      <w:r w:rsidRPr="006B1754">
        <w:rPr>
          <w:bCs/>
          <w:sz w:val="20"/>
          <w:szCs w:val="20"/>
        </w:rPr>
        <w:t>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e-</w:t>
      </w:r>
      <w:proofErr w:type="spellStart"/>
      <w:r w:rsidRPr="006B1754">
        <w:rPr>
          <w:bCs/>
          <w:sz w:val="20"/>
          <w:szCs w:val="20"/>
        </w:rPr>
        <w:t>mail</w:t>
      </w:r>
      <w:proofErr w:type="spellEnd"/>
      <w:r w:rsidRPr="006B1754">
        <w:rPr>
          <w:bCs/>
          <w:sz w:val="20"/>
          <w:szCs w:val="20"/>
        </w:rPr>
        <w:t>: ________________________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</w:p>
    <w:p w:rsidR="00A52DB9" w:rsidRPr="006B1754" w:rsidRDefault="00A52DB9" w:rsidP="00A52DB9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Обучающийся настоящим дает своё согласие на обработку Исполнителем в документальной и/или электронной форме своих персональных данных, а именно совершение действий, предусмотренных положениями Федерального закона от 27 июля 2006 года N 152-ФЗ «О персональных данных».  </w:t>
      </w:r>
    </w:p>
    <w:p w:rsidR="00A52DB9" w:rsidRPr="006B1754" w:rsidRDefault="00A52DB9" w:rsidP="00D26C47">
      <w:pPr>
        <w:pStyle w:val="a4"/>
        <w:rPr>
          <w:bCs/>
          <w:sz w:val="20"/>
          <w:szCs w:val="20"/>
        </w:rPr>
      </w:pP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>ОБУЧАЮЩИЙСЯ: ___________________________/____________________/</w:t>
      </w:r>
    </w:p>
    <w:p w:rsidR="00796D1C" w:rsidRPr="006B1754" w:rsidRDefault="00796D1C" w:rsidP="00D26C47">
      <w:pPr>
        <w:pStyle w:val="a4"/>
        <w:rPr>
          <w:bCs/>
          <w:sz w:val="20"/>
          <w:szCs w:val="20"/>
        </w:rPr>
      </w:pPr>
      <w:r w:rsidRPr="006B1754">
        <w:rPr>
          <w:bCs/>
          <w:sz w:val="20"/>
          <w:szCs w:val="20"/>
        </w:rPr>
        <w:t xml:space="preserve">                                                (Подпись)                                               (ФИО)</w:t>
      </w:r>
    </w:p>
    <w:p w:rsidR="00796D1C" w:rsidRDefault="00796D1C" w:rsidP="00642919">
      <w:pPr>
        <w:tabs>
          <w:tab w:val="left" w:pos="7770"/>
        </w:tabs>
        <w:jc w:val="both"/>
        <w:rPr>
          <w:bCs/>
        </w:rPr>
      </w:pPr>
    </w:p>
    <w:p w:rsidR="006B1754" w:rsidRPr="006B1754" w:rsidRDefault="006B1754" w:rsidP="00642919">
      <w:pPr>
        <w:tabs>
          <w:tab w:val="left" w:pos="7770"/>
        </w:tabs>
        <w:jc w:val="both"/>
      </w:pPr>
    </w:p>
    <w:p w:rsidR="00AF5CFC" w:rsidRPr="00AF5CFC" w:rsidRDefault="00AF5CFC" w:rsidP="00AF5CFC">
      <w:pPr>
        <w:tabs>
          <w:tab w:val="left" w:pos="7770"/>
        </w:tabs>
        <w:jc w:val="both"/>
      </w:pPr>
      <w:r w:rsidRPr="00AF5CFC">
        <w:t xml:space="preserve">С условиями поступления, Лицензией на право осуществления образовательной деятельности Исполнителя ознакомлен.  С уставом, правилами внутреннего распорядка Исполнителя ознакомлен, обязуюсь соблюдать. С образовательной программой, учебным планом, графиком занятий, условиями обучения на настоящему Договору ознакомлен. С порядком возврата денежных средств ознакомлен. Необходимые разъяснения по всем указанным документам и вопросам, связанным с предоставлением образовательной услуги по настоящему Договору получил. Невыясненные вопросы по всем указанным документам отсутствуют. Ознакомлен(а) и согласен(на) с возможностью оказания Исполнителем образовательных услуг с применением электронного обучения и/или дистанционных образовательных технологий. </w:t>
      </w:r>
    </w:p>
    <w:p w:rsidR="00AF5CFC" w:rsidRPr="00AF5CFC" w:rsidRDefault="00AF5CFC" w:rsidP="00AF5CFC">
      <w:pPr>
        <w:tabs>
          <w:tab w:val="left" w:pos="7770"/>
        </w:tabs>
        <w:jc w:val="both"/>
      </w:pPr>
      <w:r w:rsidRPr="00AF5CFC">
        <w:lastRenderedPageBreak/>
        <w:t>Ознакомлен(а) и согласен(на) с порядком доведения локальных нормативных актов Исполнителя, регулирующих права и обязанности Сторон, а также доведения другой информации путем размещения на информационных стендах и/или на интернет-сайте Исполнителя.</w:t>
      </w:r>
    </w:p>
    <w:p w:rsidR="00796D1C" w:rsidRPr="00AF5CFC" w:rsidDel="00AF5CFC" w:rsidRDefault="00AF5CFC" w:rsidP="00AF5CFC">
      <w:pPr>
        <w:tabs>
          <w:tab w:val="left" w:pos="7770"/>
        </w:tabs>
        <w:jc w:val="both"/>
        <w:rPr>
          <w:del w:id="4" w:author="Osipova.T" w:date="2016-03-22T17:11:00Z"/>
        </w:rPr>
      </w:pPr>
      <w:r w:rsidRPr="00AF5CFC">
        <w:t xml:space="preserve"> Логин и пароль с целью доступа к студенческому порталу Исполнителя, электронной библиотечной системе для получения электронных и информационных образовательных ресурсов Обучающийся получил.</w:t>
      </w:r>
    </w:p>
    <w:p w:rsidR="00796D1C" w:rsidRPr="003A37DB" w:rsidRDefault="00796D1C" w:rsidP="00D26C47"/>
    <w:sectPr w:rsidR="00796D1C" w:rsidRPr="003A37DB" w:rsidSect="007A19FF">
      <w:footerReference w:type="default" r:id="rId8"/>
      <w:pgSz w:w="11906" w:h="16838"/>
      <w:pgMar w:top="426" w:right="424" w:bottom="284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68" w:rsidRDefault="008F5B68" w:rsidP="00A57E66">
      <w:r>
        <w:separator/>
      </w:r>
    </w:p>
  </w:endnote>
  <w:endnote w:type="continuationSeparator" w:id="0">
    <w:p w:rsidR="008F5B68" w:rsidRDefault="008F5B68" w:rsidP="00A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D1C" w:rsidRDefault="00463606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168F">
      <w:rPr>
        <w:noProof/>
      </w:rPr>
      <w:t>7</w:t>
    </w:r>
    <w:r>
      <w:rPr>
        <w:noProof/>
      </w:rPr>
      <w:fldChar w:fldCharType="end"/>
    </w:r>
  </w:p>
  <w:p w:rsidR="00796D1C" w:rsidRDefault="00796D1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68" w:rsidRDefault="008F5B68" w:rsidP="00A57E66">
      <w:r>
        <w:separator/>
      </w:r>
    </w:p>
  </w:footnote>
  <w:footnote w:type="continuationSeparator" w:id="0">
    <w:p w:rsidR="008F5B68" w:rsidRDefault="008F5B68" w:rsidP="00A5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44B4"/>
    <w:multiLevelType w:val="multilevel"/>
    <w:tmpl w:val="BF3A84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4B8"/>
    <w:rsid w:val="00004DC3"/>
    <w:rsid w:val="00004EEC"/>
    <w:rsid w:val="000105A3"/>
    <w:rsid w:val="00016FE2"/>
    <w:rsid w:val="00020D2D"/>
    <w:rsid w:val="0002240E"/>
    <w:rsid w:val="00033363"/>
    <w:rsid w:val="00036BBC"/>
    <w:rsid w:val="00036DC3"/>
    <w:rsid w:val="00040546"/>
    <w:rsid w:val="000414FB"/>
    <w:rsid w:val="000445A1"/>
    <w:rsid w:val="0004462B"/>
    <w:rsid w:val="000540B2"/>
    <w:rsid w:val="00056B5C"/>
    <w:rsid w:val="00057197"/>
    <w:rsid w:val="00061216"/>
    <w:rsid w:val="00071F8E"/>
    <w:rsid w:val="000748B4"/>
    <w:rsid w:val="00082D04"/>
    <w:rsid w:val="00087188"/>
    <w:rsid w:val="0009158C"/>
    <w:rsid w:val="00096F38"/>
    <w:rsid w:val="000A15DE"/>
    <w:rsid w:val="000A72C6"/>
    <w:rsid w:val="000B058D"/>
    <w:rsid w:val="000B42CA"/>
    <w:rsid w:val="000B54B9"/>
    <w:rsid w:val="000B6EB8"/>
    <w:rsid w:val="000B7FDF"/>
    <w:rsid w:val="000C01C7"/>
    <w:rsid w:val="000C13D6"/>
    <w:rsid w:val="000C4D02"/>
    <w:rsid w:val="000D789A"/>
    <w:rsid w:val="000E01C4"/>
    <w:rsid w:val="000E5197"/>
    <w:rsid w:val="000E6C11"/>
    <w:rsid w:val="000F4F35"/>
    <w:rsid w:val="000F5968"/>
    <w:rsid w:val="000F76B4"/>
    <w:rsid w:val="00105436"/>
    <w:rsid w:val="001117FE"/>
    <w:rsid w:val="00122FEB"/>
    <w:rsid w:val="0012410D"/>
    <w:rsid w:val="00130918"/>
    <w:rsid w:val="00130F35"/>
    <w:rsid w:val="0013565F"/>
    <w:rsid w:val="00145436"/>
    <w:rsid w:val="001515F7"/>
    <w:rsid w:val="001534B7"/>
    <w:rsid w:val="0015635D"/>
    <w:rsid w:val="0016102A"/>
    <w:rsid w:val="00165F64"/>
    <w:rsid w:val="00167CD6"/>
    <w:rsid w:val="00174713"/>
    <w:rsid w:val="001819C4"/>
    <w:rsid w:val="0018302F"/>
    <w:rsid w:val="00186FDF"/>
    <w:rsid w:val="001907BC"/>
    <w:rsid w:val="0019184C"/>
    <w:rsid w:val="0019330B"/>
    <w:rsid w:val="001A36AC"/>
    <w:rsid w:val="001A3D7A"/>
    <w:rsid w:val="001B1DF5"/>
    <w:rsid w:val="001B31A7"/>
    <w:rsid w:val="001B329C"/>
    <w:rsid w:val="001D344F"/>
    <w:rsid w:val="001D5062"/>
    <w:rsid w:val="001D713D"/>
    <w:rsid w:val="001E3CD4"/>
    <w:rsid w:val="001F5037"/>
    <w:rsid w:val="00200505"/>
    <w:rsid w:val="00200917"/>
    <w:rsid w:val="00210AC8"/>
    <w:rsid w:val="00211091"/>
    <w:rsid w:val="00215BC7"/>
    <w:rsid w:val="00221573"/>
    <w:rsid w:val="002219A4"/>
    <w:rsid w:val="00222670"/>
    <w:rsid w:val="00241998"/>
    <w:rsid w:val="00243011"/>
    <w:rsid w:val="00243B7B"/>
    <w:rsid w:val="0024431D"/>
    <w:rsid w:val="00244C0F"/>
    <w:rsid w:val="00254430"/>
    <w:rsid w:val="00257A06"/>
    <w:rsid w:val="0027132C"/>
    <w:rsid w:val="00272568"/>
    <w:rsid w:val="00275B5E"/>
    <w:rsid w:val="002773F2"/>
    <w:rsid w:val="0028192A"/>
    <w:rsid w:val="002954BC"/>
    <w:rsid w:val="002A29D8"/>
    <w:rsid w:val="002B15E0"/>
    <w:rsid w:val="002C64EB"/>
    <w:rsid w:val="002C747E"/>
    <w:rsid w:val="002D53FE"/>
    <w:rsid w:val="002E5B29"/>
    <w:rsid w:val="002F1663"/>
    <w:rsid w:val="002F5C64"/>
    <w:rsid w:val="002F619E"/>
    <w:rsid w:val="00301F77"/>
    <w:rsid w:val="00304AAC"/>
    <w:rsid w:val="003058D6"/>
    <w:rsid w:val="00305E27"/>
    <w:rsid w:val="00307058"/>
    <w:rsid w:val="00310F9F"/>
    <w:rsid w:val="0031199E"/>
    <w:rsid w:val="00314400"/>
    <w:rsid w:val="003155C5"/>
    <w:rsid w:val="003224E8"/>
    <w:rsid w:val="003230CD"/>
    <w:rsid w:val="003262C5"/>
    <w:rsid w:val="00326BF5"/>
    <w:rsid w:val="00326E11"/>
    <w:rsid w:val="003334FC"/>
    <w:rsid w:val="003338F3"/>
    <w:rsid w:val="0034250B"/>
    <w:rsid w:val="00344B2C"/>
    <w:rsid w:val="00346989"/>
    <w:rsid w:val="0034798A"/>
    <w:rsid w:val="00351F86"/>
    <w:rsid w:val="00354789"/>
    <w:rsid w:val="003550A6"/>
    <w:rsid w:val="00355E79"/>
    <w:rsid w:val="00360043"/>
    <w:rsid w:val="00361BC3"/>
    <w:rsid w:val="003643AC"/>
    <w:rsid w:val="00365D4F"/>
    <w:rsid w:val="00371D2A"/>
    <w:rsid w:val="003722B9"/>
    <w:rsid w:val="00373D44"/>
    <w:rsid w:val="00382232"/>
    <w:rsid w:val="00383981"/>
    <w:rsid w:val="0038447B"/>
    <w:rsid w:val="00386F85"/>
    <w:rsid w:val="003954E7"/>
    <w:rsid w:val="003A30AF"/>
    <w:rsid w:val="003A37DB"/>
    <w:rsid w:val="003A43DC"/>
    <w:rsid w:val="003B0D51"/>
    <w:rsid w:val="003E098C"/>
    <w:rsid w:val="003E1533"/>
    <w:rsid w:val="003E7B9C"/>
    <w:rsid w:val="003E7FAC"/>
    <w:rsid w:val="003F2B81"/>
    <w:rsid w:val="003F750C"/>
    <w:rsid w:val="00402633"/>
    <w:rsid w:val="00421F14"/>
    <w:rsid w:val="00422DCD"/>
    <w:rsid w:val="00424086"/>
    <w:rsid w:val="00433B7B"/>
    <w:rsid w:val="0044192E"/>
    <w:rsid w:val="00445DF7"/>
    <w:rsid w:val="0045039F"/>
    <w:rsid w:val="00453B2F"/>
    <w:rsid w:val="0045470D"/>
    <w:rsid w:val="00463167"/>
    <w:rsid w:val="00463606"/>
    <w:rsid w:val="00471996"/>
    <w:rsid w:val="0048016E"/>
    <w:rsid w:val="00483AD1"/>
    <w:rsid w:val="004859ED"/>
    <w:rsid w:val="004945E9"/>
    <w:rsid w:val="0049498B"/>
    <w:rsid w:val="004A2A1F"/>
    <w:rsid w:val="004A5772"/>
    <w:rsid w:val="004A5B61"/>
    <w:rsid w:val="004A70FC"/>
    <w:rsid w:val="004B2848"/>
    <w:rsid w:val="004B2867"/>
    <w:rsid w:val="004C500A"/>
    <w:rsid w:val="004D160A"/>
    <w:rsid w:val="004D1AA6"/>
    <w:rsid w:val="004D2DFF"/>
    <w:rsid w:val="004D3E76"/>
    <w:rsid w:val="004E354F"/>
    <w:rsid w:val="004E561B"/>
    <w:rsid w:val="004E5DFE"/>
    <w:rsid w:val="004E653F"/>
    <w:rsid w:val="004E68E7"/>
    <w:rsid w:val="004F3A44"/>
    <w:rsid w:val="004F438E"/>
    <w:rsid w:val="004F5D94"/>
    <w:rsid w:val="005011ED"/>
    <w:rsid w:val="00505338"/>
    <w:rsid w:val="00507240"/>
    <w:rsid w:val="00513CC2"/>
    <w:rsid w:val="005144B1"/>
    <w:rsid w:val="0051488B"/>
    <w:rsid w:val="00514D2B"/>
    <w:rsid w:val="00525832"/>
    <w:rsid w:val="0053309D"/>
    <w:rsid w:val="005335E7"/>
    <w:rsid w:val="00534AB0"/>
    <w:rsid w:val="00534B8E"/>
    <w:rsid w:val="00534E98"/>
    <w:rsid w:val="00545250"/>
    <w:rsid w:val="00545C70"/>
    <w:rsid w:val="00553D30"/>
    <w:rsid w:val="005546CB"/>
    <w:rsid w:val="00555D59"/>
    <w:rsid w:val="005601A9"/>
    <w:rsid w:val="00562412"/>
    <w:rsid w:val="005632D4"/>
    <w:rsid w:val="005654BB"/>
    <w:rsid w:val="00566904"/>
    <w:rsid w:val="0057446B"/>
    <w:rsid w:val="005914A9"/>
    <w:rsid w:val="00591772"/>
    <w:rsid w:val="00594756"/>
    <w:rsid w:val="005A0695"/>
    <w:rsid w:val="005A147B"/>
    <w:rsid w:val="005B1367"/>
    <w:rsid w:val="005B2C51"/>
    <w:rsid w:val="005B4B53"/>
    <w:rsid w:val="005C2EE0"/>
    <w:rsid w:val="005C5A64"/>
    <w:rsid w:val="005D049C"/>
    <w:rsid w:val="005D161A"/>
    <w:rsid w:val="005D1C0C"/>
    <w:rsid w:val="005D4BA3"/>
    <w:rsid w:val="005D5A47"/>
    <w:rsid w:val="005E65D2"/>
    <w:rsid w:val="005E7BCC"/>
    <w:rsid w:val="005F0393"/>
    <w:rsid w:val="005F0D4E"/>
    <w:rsid w:val="005F34AB"/>
    <w:rsid w:val="005F34B8"/>
    <w:rsid w:val="005F3C02"/>
    <w:rsid w:val="005F7C7D"/>
    <w:rsid w:val="005F7C8B"/>
    <w:rsid w:val="006117D7"/>
    <w:rsid w:val="006121B3"/>
    <w:rsid w:val="00616598"/>
    <w:rsid w:val="0063311C"/>
    <w:rsid w:val="00634662"/>
    <w:rsid w:val="00642919"/>
    <w:rsid w:val="00646E0A"/>
    <w:rsid w:val="00656C64"/>
    <w:rsid w:val="00664F43"/>
    <w:rsid w:val="00677B85"/>
    <w:rsid w:val="006834C7"/>
    <w:rsid w:val="0069118E"/>
    <w:rsid w:val="006979AF"/>
    <w:rsid w:val="00697D2E"/>
    <w:rsid w:val="006A3B2E"/>
    <w:rsid w:val="006B0380"/>
    <w:rsid w:val="006B1754"/>
    <w:rsid w:val="006B6F34"/>
    <w:rsid w:val="006B7AC9"/>
    <w:rsid w:val="006C7465"/>
    <w:rsid w:val="006D0477"/>
    <w:rsid w:val="006D3D8A"/>
    <w:rsid w:val="006D4F16"/>
    <w:rsid w:val="006E525A"/>
    <w:rsid w:val="006F0E01"/>
    <w:rsid w:val="006F39EA"/>
    <w:rsid w:val="006F5DAB"/>
    <w:rsid w:val="0070733F"/>
    <w:rsid w:val="007125BE"/>
    <w:rsid w:val="007149E8"/>
    <w:rsid w:val="00714EDE"/>
    <w:rsid w:val="00720748"/>
    <w:rsid w:val="00726661"/>
    <w:rsid w:val="00736106"/>
    <w:rsid w:val="00736674"/>
    <w:rsid w:val="007449DF"/>
    <w:rsid w:val="0074625D"/>
    <w:rsid w:val="00760317"/>
    <w:rsid w:val="007608C6"/>
    <w:rsid w:val="00766750"/>
    <w:rsid w:val="0076690A"/>
    <w:rsid w:val="007769D7"/>
    <w:rsid w:val="00780087"/>
    <w:rsid w:val="0078181F"/>
    <w:rsid w:val="00782884"/>
    <w:rsid w:val="00791E62"/>
    <w:rsid w:val="00792ACE"/>
    <w:rsid w:val="00796D1C"/>
    <w:rsid w:val="007A19FF"/>
    <w:rsid w:val="007C5CD5"/>
    <w:rsid w:val="007C69EE"/>
    <w:rsid w:val="007D21ED"/>
    <w:rsid w:val="007D43FA"/>
    <w:rsid w:val="007E1EAB"/>
    <w:rsid w:val="007F5E18"/>
    <w:rsid w:val="008043FD"/>
    <w:rsid w:val="0080766F"/>
    <w:rsid w:val="00810B58"/>
    <w:rsid w:val="00813B49"/>
    <w:rsid w:val="00816C6D"/>
    <w:rsid w:val="0082487A"/>
    <w:rsid w:val="008260D8"/>
    <w:rsid w:val="00832A77"/>
    <w:rsid w:val="008453B4"/>
    <w:rsid w:val="0085643B"/>
    <w:rsid w:val="00867E3D"/>
    <w:rsid w:val="00870D40"/>
    <w:rsid w:val="00872A8C"/>
    <w:rsid w:val="00873171"/>
    <w:rsid w:val="00875DAF"/>
    <w:rsid w:val="00877D71"/>
    <w:rsid w:val="0089020C"/>
    <w:rsid w:val="00891635"/>
    <w:rsid w:val="008949C2"/>
    <w:rsid w:val="008960E3"/>
    <w:rsid w:val="0089721B"/>
    <w:rsid w:val="008A1399"/>
    <w:rsid w:val="008A3C1E"/>
    <w:rsid w:val="008A6633"/>
    <w:rsid w:val="008B1863"/>
    <w:rsid w:val="008D3BC0"/>
    <w:rsid w:val="008D6EAA"/>
    <w:rsid w:val="008D7474"/>
    <w:rsid w:val="008E2238"/>
    <w:rsid w:val="008E2AF7"/>
    <w:rsid w:val="008F0DEE"/>
    <w:rsid w:val="008F5B68"/>
    <w:rsid w:val="008F5DDB"/>
    <w:rsid w:val="009016C6"/>
    <w:rsid w:val="00904902"/>
    <w:rsid w:val="00915ED5"/>
    <w:rsid w:val="00915F47"/>
    <w:rsid w:val="00923616"/>
    <w:rsid w:val="00926274"/>
    <w:rsid w:val="0092652B"/>
    <w:rsid w:val="00934D2A"/>
    <w:rsid w:val="00937D32"/>
    <w:rsid w:val="0094506B"/>
    <w:rsid w:val="00952F31"/>
    <w:rsid w:val="009536CA"/>
    <w:rsid w:val="00954EE7"/>
    <w:rsid w:val="00956533"/>
    <w:rsid w:val="00967562"/>
    <w:rsid w:val="00973F44"/>
    <w:rsid w:val="00975D9C"/>
    <w:rsid w:val="0098216B"/>
    <w:rsid w:val="00986C5E"/>
    <w:rsid w:val="00992B77"/>
    <w:rsid w:val="00994E95"/>
    <w:rsid w:val="009A6322"/>
    <w:rsid w:val="009C070C"/>
    <w:rsid w:val="009C2D53"/>
    <w:rsid w:val="009C35EC"/>
    <w:rsid w:val="009D736E"/>
    <w:rsid w:val="009E1BA8"/>
    <w:rsid w:val="009F091B"/>
    <w:rsid w:val="009F2154"/>
    <w:rsid w:val="009F26D0"/>
    <w:rsid w:val="00A01817"/>
    <w:rsid w:val="00A0193D"/>
    <w:rsid w:val="00A04AB5"/>
    <w:rsid w:val="00A11C63"/>
    <w:rsid w:val="00A14AB9"/>
    <w:rsid w:val="00A2028A"/>
    <w:rsid w:val="00A32EB5"/>
    <w:rsid w:val="00A42B29"/>
    <w:rsid w:val="00A52DB9"/>
    <w:rsid w:val="00A52DD4"/>
    <w:rsid w:val="00A53328"/>
    <w:rsid w:val="00A536DF"/>
    <w:rsid w:val="00A57E66"/>
    <w:rsid w:val="00A645A4"/>
    <w:rsid w:val="00A671E7"/>
    <w:rsid w:val="00A67780"/>
    <w:rsid w:val="00A7105D"/>
    <w:rsid w:val="00A71BA1"/>
    <w:rsid w:val="00A72F5E"/>
    <w:rsid w:val="00A7551D"/>
    <w:rsid w:val="00A75EC5"/>
    <w:rsid w:val="00A76964"/>
    <w:rsid w:val="00A7778E"/>
    <w:rsid w:val="00AA0A85"/>
    <w:rsid w:val="00AA117F"/>
    <w:rsid w:val="00AA127C"/>
    <w:rsid w:val="00AA1D90"/>
    <w:rsid w:val="00AA334A"/>
    <w:rsid w:val="00AA5CF9"/>
    <w:rsid w:val="00AA6BF1"/>
    <w:rsid w:val="00AA70D5"/>
    <w:rsid w:val="00AA79FD"/>
    <w:rsid w:val="00AB53A4"/>
    <w:rsid w:val="00AB78F6"/>
    <w:rsid w:val="00AC1911"/>
    <w:rsid w:val="00AC2077"/>
    <w:rsid w:val="00AC4A33"/>
    <w:rsid w:val="00AC688C"/>
    <w:rsid w:val="00AC6DA7"/>
    <w:rsid w:val="00AC7337"/>
    <w:rsid w:val="00AC74BE"/>
    <w:rsid w:val="00AD6E24"/>
    <w:rsid w:val="00AE1CFF"/>
    <w:rsid w:val="00AE206C"/>
    <w:rsid w:val="00AE5286"/>
    <w:rsid w:val="00AE7877"/>
    <w:rsid w:val="00AF5CFC"/>
    <w:rsid w:val="00B0559D"/>
    <w:rsid w:val="00B05834"/>
    <w:rsid w:val="00B2204A"/>
    <w:rsid w:val="00B221D2"/>
    <w:rsid w:val="00B30765"/>
    <w:rsid w:val="00B328AA"/>
    <w:rsid w:val="00B35368"/>
    <w:rsid w:val="00B35C6A"/>
    <w:rsid w:val="00B41085"/>
    <w:rsid w:val="00B42B44"/>
    <w:rsid w:val="00B50284"/>
    <w:rsid w:val="00B51598"/>
    <w:rsid w:val="00B51B77"/>
    <w:rsid w:val="00B53337"/>
    <w:rsid w:val="00B71D89"/>
    <w:rsid w:val="00B81C85"/>
    <w:rsid w:val="00B85BDC"/>
    <w:rsid w:val="00B86199"/>
    <w:rsid w:val="00B95FCA"/>
    <w:rsid w:val="00BA5476"/>
    <w:rsid w:val="00BA733E"/>
    <w:rsid w:val="00BB07F2"/>
    <w:rsid w:val="00BB0A1A"/>
    <w:rsid w:val="00BB18F7"/>
    <w:rsid w:val="00BB70FE"/>
    <w:rsid w:val="00BC15CB"/>
    <w:rsid w:val="00BC33E3"/>
    <w:rsid w:val="00BC350B"/>
    <w:rsid w:val="00BC508E"/>
    <w:rsid w:val="00BC7EFF"/>
    <w:rsid w:val="00BC7FEC"/>
    <w:rsid w:val="00BD614C"/>
    <w:rsid w:val="00BE0FE7"/>
    <w:rsid w:val="00BE21DF"/>
    <w:rsid w:val="00BE5DC4"/>
    <w:rsid w:val="00BF2DD0"/>
    <w:rsid w:val="00BF7687"/>
    <w:rsid w:val="00C003CD"/>
    <w:rsid w:val="00C038EB"/>
    <w:rsid w:val="00C06E76"/>
    <w:rsid w:val="00C2055D"/>
    <w:rsid w:val="00C23425"/>
    <w:rsid w:val="00C30894"/>
    <w:rsid w:val="00C31BE2"/>
    <w:rsid w:val="00C3525B"/>
    <w:rsid w:val="00C35749"/>
    <w:rsid w:val="00C36BD1"/>
    <w:rsid w:val="00C37307"/>
    <w:rsid w:val="00C40410"/>
    <w:rsid w:val="00C40586"/>
    <w:rsid w:val="00C44ADB"/>
    <w:rsid w:val="00C5063C"/>
    <w:rsid w:val="00C5275C"/>
    <w:rsid w:val="00C5416C"/>
    <w:rsid w:val="00C544AF"/>
    <w:rsid w:val="00C54516"/>
    <w:rsid w:val="00C703A4"/>
    <w:rsid w:val="00C73FE7"/>
    <w:rsid w:val="00C7741F"/>
    <w:rsid w:val="00C81C2E"/>
    <w:rsid w:val="00C821DE"/>
    <w:rsid w:val="00C83372"/>
    <w:rsid w:val="00C84C2A"/>
    <w:rsid w:val="00C84EF5"/>
    <w:rsid w:val="00C854BF"/>
    <w:rsid w:val="00C859AA"/>
    <w:rsid w:val="00C87F32"/>
    <w:rsid w:val="00C9442F"/>
    <w:rsid w:val="00C95388"/>
    <w:rsid w:val="00CB4ACF"/>
    <w:rsid w:val="00CC0C2E"/>
    <w:rsid w:val="00CC5B89"/>
    <w:rsid w:val="00CE1476"/>
    <w:rsid w:val="00CF521A"/>
    <w:rsid w:val="00CF578E"/>
    <w:rsid w:val="00D012E1"/>
    <w:rsid w:val="00D01DA4"/>
    <w:rsid w:val="00D0349F"/>
    <w:rsid w:val="00D23789"/>
    <w:rsid w:val="00D26C47"/>
    <w:rsid w:val="00D313DD"/>
    <w:rsid w:val="00D31CAF"/>
    <w:rsid w:val="00D33A60"/>
    <w:rsid w:val="00D45192"/>
    <w:rsid w:val="00D46442"/>
    <w:rsid w:val="00D54AE2"/>
    <w:rsid w:val="00D57E25"/>
    <w:rsid w:val="00D60B86"/>
    <w:rsid w:val="00D60DF4"/>
    <w:rsid w:val="00D64A1D"/>
    <w:rsid w:val="00D676AA"/>
    <w:rsid w:val="00D709C7"/>
    <w:rsid w:val="00D7285A"/>
    <w:rsid w:val="00D869B9"/>
    <w:rsid w:val="00D87388"/>
    <w:rsid w:val="00D8796C"/>
    <w:rsid w:val="00D90066"/>
    <w:rsid w:val="00D96665"/>
    <w:rsid w:val="00D96797"/>
    <w:rsid w:val="00DA612B"/>
    <w:rsid w:val="00DA7DDF"/>
    <w:rsid w:val="00DB06EB"/>
    <w:rsid w:val="00DB11C8"/>
    <w:rsid w:val="00DB4261"/>
    <w:rsid w:val="00DB4C66"/>
    <w:rsid w:val="00DB629A"/>
    <w:rsid w:val="00DD1D34"/>
    <w:rsid w:val="00DE2942"/>
    <w:rsid w:val="00DE6476"/>
    <w:rsid w:val="00DF5A32"/>
    <w:rsid w:val="00DF7CFC"/>
    <w:rsid w:val="00E01879"/>
    <w:rsid w:val="00E03A33"/>
    <w:rsid w:val="00E07475"/>
    <w:rsid w:val="00E11A9C"/>
    <w:rsid w:val="00E23273"/>
    <w:rsid w:val="00E30888"/>
    <w:rsid w:val="00E30D56"/>
    <w:rsid w:val="00E3168F"/>
    <w:rsid w:val="00E332A9"/>
    <w:rsid w:val="00E43383"/>
    <w:rsid w:val="00E506D3"/>
    <w:rsid w:val="00E50BE3"/>
    <w:rsid w:val="00E52987"/>
    <w:rsid w:val="00E52E3B"/>
    <w:rsid w:val="00E5687C"/>
    <w:rsid w:val="00E65EF5"/>
    <w:rsid w:val="00E67FD5"/>
    <w:rsid w:val="00E7113D"/>
    <w:rsid w:val="00E87A68"/>
    <w:rsid w:val="00E90D5E"/>
    <w:rsid w:val="00E94CDA"/>
    <w:rsid w:val="00E95285"/>
    <w:rsid w:val="00EB1403"/>
    <w:rsid w:val="00EB391B"/>
    <w:rsid w:val="00ED2515"/>
    <w:rsid w:val="00ED7E41"/>
    <w:rsid w:val="00EE0007"/>
    <w:rsid w:val="00EE00D5"/>
    <w:rsid w:val="00EE0514"/>
    <w:rsid w:val="00EF0151"/>
    <w:rsid w:val="00EF3B20"/>
    <w:rsid w:val="00EF41D8"/>
    <w:rsid w:val="00F008AA"/>
    <w:rsid w:val="00F064E7"/>
    <w:rsid w:val="00F06D0C"/>
    <w:rsid w:val="00F07395"/>
    <w:rsid w:val="00F10D8C"/>
    <w:rsid w:val="00F1166B"/>
    <w:rsid w:val="00F1359F"/>
    <w:rsid w:val="00F145AD"/>
    <w:rsid w:val="00F21ABD"/>
    <w:rsid w:val="00F22844"/>
    <w:rsid w:val="00F2344A"/>
    <w:rsid w:val="00F31B67"/>
    <w:rsid w:val="00F43153"/>
    <w:rsid w:val="00F43244"/>
    <w:rsid w:val="00F441C3"/>
    <w:rsid w:val="00F57BAC"/>
    <w:rsid w:val="00F60EF6"/>
    <w:rsid w:val="00F745A4"/>
    <w:rsid w:val="00F80F64"/>
    <w:rsid w:val="00F820D1"/>
    <w:rsid w:val="00F86853"/>
    <w:rsid w:val="00F92D44"/>
    <w:rsid w:val="00F93DA5"/>
    <w:rsid w:val="00F9640E"/>
    <w:rsid w:val="00FA5EB7"/>
    <w:rsid w:val="00FB2740"/>
    <w:rsid w:val="00FB576A"/>
    <w:rsid w:val="00FC082C"/>
    <w:rsid w:val="00FC0D7A"/>
    <w:rsid w:val="00FC1B67"/>
    <w:rsid w:val="00FC3751"/>
    <w:rsid w:val="00FD11F5"/>
    <w:rsid w:val="00FD4A8A"/>
    <w:rsid w:val="00FD58E3"/>
    <w:rsid w:val="00FE1AC7"/>
    <w:rsid w:val="00FE23E4"/>
    <w:rsid w:val="00FE6DEC"/>
    <w:rsid w:val="00FF2B68"/>
    <w:rsid w:val="00FF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313460-18FB-48E6-81DE-DEB3764D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2CA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uiPriority w:val="99"/>
    <w:qFormat/>
    <w:rsid w:val="000B42CA"/>
    <w:pPr>
      <w:keepNext/>
      <w:overflowPunct/>
      <w:autoSpaceDE/>
      <w:autoSpaceDN/>
      <w:adjustRightInd/>
      <w:jc w:val="both"/>
      <w:textAlignment w:val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0B42CA"/>
    <w:pPr>
      <w:keepNext/>
      <w:overflowPunct/>
      <w:autoSpaceDE/>
      <w:autoSpaceDN/>
      <w:adjustRightInd/>
      <w:jc w:val="both"/>
      <w:textAlignment w:val="auto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B42CA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0B42CA"/>
    <w:rPr>
      <w:rFonts w:cs="Times New Roman"/>
      <w:sz w:val="24"/>
    </w:rPr>
  </w:style>
  <w:style w:type="character" w:styleId="a3">
    <w:name w:val="Strong"/>
    <w:basedOn w:val="a0"/>
    <w:uiPriority w:val="99"/>
    <w:qFormat/>
    <w:rsid w:val="000B42CA"/>
    <w:rPr>
      <w:rFonts w:cs="Times New Roman"/>
      <w:b/>
      <w:bCs/>
    </w:rPr>
  </w:style>
  <w:style w:type="paragraph" w:customStyle="1" w:styleId="ConsPlusNormal">
    <w:name w:val="ConsPlusNormal"/>
    <w:uiPriority w:val="99"/>
    <w:rsid w:val="005F34B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F34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F34B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link w:val="a5"/>
    <w:uiPriority w:val="99"/>
    <w:rsid w:val="009F2154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9F2154"/>
    <w:rPr>
      <w:rFonts w:cs="Times New Roman"/>
      <w:sz w:val="24"/>
      <w:szCs w:val="24"/>
    </w:rPr>
  </w:style>
  <w:style w:type="paragraph" w:styleId="a6">
    <w:name w:val="Subtitle"/>
    <w:basedOn w:val="a"/>
    <w:link w:val="a7"/>
    <w:uiPriority w:val="99"/>
    <w:qFormat/>
    <w:rsid w:val="009F215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F2154"/>
    <w:rPr>
      <w:rFonts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rsid w:val="000F76B4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0F76B4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0F76B4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0F76B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0F76B4"/>
    <w:rPr>
      <w:rFonts w:cs="Times New Roman"/>
      <w:b/>
      <w:bCs/>
    </w:rPr>
  </w:style>
  <w:style w:type="paragraph" w:styleId="ad">
    <w:name w:val="Revision"/>
    <w:hidden/>
    <w:uiPriority w:val="99"/>
    <w:semiHidden/>
    <w:rsid w:val="000F76B4"/>
  </w:style>
  <w:style w:type="paragraph" w:styleId="ae">
    <w:name w:val="Balloon Text"/>
    <w:basedOn w:val="a"/>
    <w:link w:val="af"/>
    <w:uiPriority w:val="99"/>
    <w:semiHidden/>
    <w:rsid w:val="000F76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F76B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C84E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84EF5"/>
    <w:rPr>
      <w:rFonts w:cs="Times New Roman"/>
    </w:rPr>
  </w:style>
  <w:style w:type="paragraph" w:styleId="af0">
    <w:name w:val="header"/>
    <w:basedOn w:val="a"/>
    <w:link w:val="af1"/>
    <w:uiPriority w:val="99"/>
    <w:semiHidden/>
    <w:rsid w:val="00A57E6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A57E66"/>
    <w:rPr>
      <w:rFonts w:cs="Times New Roman"/>
    </w:rPr>
  </w:style>
  <w:style w:type="paragraph" w:styleId="af2">
    <w:name w:val="footer"/>
    <w:basedOn w:val="a"/>
    <w:link w:val="af3"/>
    <w:uiPriority w:val="99"/>
    <w:rsid w:val="00A57E6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57E66"/>
    <w:rPr>
      <w:rFonts w:cs="Times New Roman"/>
    </w:rPr>
  </w:style>
  <w:style w:type="character" w:styleId="af4">
    <w:name w:val="Hyperlink"/>
    <w:basedOn w:val="a0"/>
    <w:uiPriority w:val="99"/>
    <w:rsid w:val="00C859A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5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B79A666E479441934B7FBE5D42E5257C02C6EC92D7AA76309C0FB669718EF20225B0DCDC77B695x0p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2991</Words>
  <Characters>25781</Characters>
  <Application>Microsoft Office Word</Application>
  <DocSecurity>0</DocSecurity>
  <Lines>214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ДОГОВОР № __________</vt:lpstr>
    </vt:vector>
  </TitlesOfParts>
  <Company/>
  <LinksUpToDate>false</LinksUpToDate>
  <CharactersWithSpaces>28715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ДОГОВОР № __________</dc:title>
  <dc:subject/>
  <dc:creator>Osipova.T</dc:creator>
  <cp:keywords/>
  <dc:description/>
  <cp:lastModifiedBy>Лукашова Мария Михайловна</cp:lastModifiedBy>
  <cp:revision>75</cp:revision>
  <cp:lastPrinted>2014-04-15T11:58:00Z</cp:lastPrinted>
  <dcterms:created xsi:type="dcterms:W3CDTF">2015-01-23T10:33:00Z</dcterms:created>
  <dcterms:modified xsi:type="dcterms:W3CDTF">2018-10-02T11:22:00Z</dcterms:modified>
</cp:coreProperties>
</file>